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spacing w:after="0" w:line="360" w:lineRule="auto"/>
        <w:jc w:val="center"/>
        <w:textAlignment w:val="auto"/>
        <w:rPr>
          <w:rFonts w:hint="eastAsia" w:ascii="宋体" w:hAnsi="宋体" w:eastAsia="宋体" w:cs="宋体"/>
          <w:b/>
          <w:bCs w:val="0"/>
          <w:color w:val="000000" w:themeColor="text1"/>
          <w:sz w:val="44"/>
          <w:szCs w:val="44"/>
          <w14:textFill>
            <w14:solidFill>
              <w14:schemeClr w14:val="tx1"/>
            </w14:solidFill>
          </w14:textFill>
        </w:rPr>
      </w:pPr>
      <w:r>
        <w:rPr>
          <w:rFonts w:hint="eastAsia" w:ascii="宋体" w:hAnsi="宋体" w:eastAsia="宋体" w:cs="宋体"/>
          <w:b/>
          <w:bCs w:val="0"/>
          <w:color w:val="000000" w:themeColor="text1"/>
          <w:sz w:val="44"/>
          <w:szCs w:val="44"/>
          <w14:textFill>
            <w14:solidFill>
              <w14:schemeClr w14:val="tx1"/>
            </w14:solidFill>
          </w14:textFill>
        </w:rPr>
        <w:t>用户需求书</w:t>
      </w:r>
    </w:p>
    <w:p>
      <w:pPr>
        <w:keepNext w:val="0"/>
        <w:keepLines w:val="0"/>
        <w:pageBreakBefore w:val="0"/>
        <w:kinsoku/>
        <w:overflowPunct/>
        <w:topLinePunct w:val="0"/>
        <w:autoSpaceDE/>
        <w:autoSpaceDN/>
        <w:bidi w:val="0"/>
        <w:spacing w:after="0" w:line="360" w:lineRule="auto"/>
        <w:ind w:firstLine="642" w:firstLineChars="200"/>
        <w:textAlignment w:val="auto"/>
        <w:rPr>
          <w:rFonts w:hint="eastAsia" w:ascii="仿宋" w:hAnsi="仿宋" w:eastAsia="仿宋" w:cs="仿宋"/>
          <w:b/>
          <w:color w:val="000000" w:themeColor="text1"/>
          <w:sz w:val="32"/>
          <w:szCs w:val="32"/>
          <w14:textFill>
            <w14:solidFill>
              <w14:schemeClr w14:val="tx1"/>
            </w14:solidFill>
          </w14:textFill>
        </w:rPr>
      </w:pPr>
    </w:p>
    <w:p>
      <w:pPr>
        <w:keepNext w:val="0"/>
        <w:keepLines w:val="0"/>
        <w:pageBreakBefore w:val="0"/>
        <w:kinsoku/>
        <w:overflowPunct/>
        <w:topLinePunct w:val="0"/>
        <w:autoSpaceDE/>
        <w:autoSpaceDN/>
        <w:bidi w:val="0"/>
        <w:spacing w:after="0" w:line="360" w:lineRule="auto"/>
        <w:ind w:firstLine="642" w:firstLineChars="200"/>
        <w:textAlignment w:val="auto"/>
        <w:rPr>
          <w:rFonts w:hint="eastAsia"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一、项目简介</w:t>
      </w:r>
    </w:p>
    <w:p>
      <w:pPr>
        <w:keepNext w:val="0"/>
        <w:keepLines w:val="0"/>
        <w:pageBreakBefore w:val="0"/>
        <w:kinsoku/>
        <w:overflowPunct/>
        <w:topLinePunct w:val="0"/>
        <w:autoSpaceDE/>
        <w:autoSpaceDN/>
        <w:bidi w:val="0"/>
        <w:spacing w:after="0" w:line="360" w:lineRule="auto"/>
        <w:ind w:firstLine="642"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lang w:eastAsia="zh-CN"/>
          <w14:textFill>
            <w14:solidFill>
              <w14:schemeClr w14:val="tx1"/>
            </w14:solidFill>
          </w14:textFill>
        </w:rPr>
        <w:t>（</w:t>
      </w:r>
      <w:r>
        <w:rPr>
          <w:rFonts w:hint="eastAsia" w:ascii="仿宋" w:hAnsi="仿宋" w:eastAsia="仿宋" w:cs="仿宋"/>
          <w:b/>
          <w:color w:val="000000" w:themeColor="text1"/>
          <w:sz w:val="32"/>
          <w:szCs w:val="32"/>
          <w:lang w:val="en-US" w:eastAsia="zh-CN"/>
          <w14:textFill>
            <w14:solidFill>
              <w14:schemeClr w14:val="tx1"/>
            </w14:solidFill>
          </w14:textFill>
        </w:rPr>
        <w:t>一</w:t>
      </w:r>
      <w:r>
        <w:rPr>
          <w:rFonts w:hint="eastAsia" w:ascii="仿宋" w:hAnsi="仿宋" w:eastAsia="仿宋" w:cs="仿宋"/>
          <w:b/>
          <w:color w:val="000000" w:themeColor="text1"/>
          <w:sz w:val="32"/>
          <w:szCs w:val="32"/>
          <w:lang w:eastAsia="zh-CN"/>
          <w14:textFill>
            <w14:solidFill>
              <w14:schemeClr w14:val="tx1"/>
            </w14:solidFill>
          </w14:textFill>
        </w:rPr>
        <w:t>）</w:t>
      </w:r>
      <w:r>
        <w:rPr>
          <w:rFonts w:hint="eastAsia" w:ascii="仿宋" w:hAnsi="仿宋" w:eastAsia="仿宋" w:cs="仿宋"/>
          <w:b/>
          <w:color w:val="000000" w:themeColor="text1"/>
          <w:sz w:val="32"/>
          <w:szCs w:val="32"/>
          <w14:textFill>
            <w14:solidFill>
              <w14:schemeClr w14:val="tx1"/>
            </w14:solidFill>
          </w14:textFill>
        </w:rPr>
        <w:t>工程名称：</w:t>
      </w:r>
      <w:r>
        <w:rPr>
          <w:rFonts w:hint="eastAsia" w:ascii="仿宋" w:hAnsi="仿宋" w:eastAsia="仿宋" w:cs="仿宋"/>
          <w:color w:val="000000" w:themeColor="text1"/>
          <w:sz w:val="32"/>
          <w:szCs w:val="32"/>
          <w:lang w:val="en-US" w:eastAsia="zh-CN"/>
          <w14:textFill>
            <w14:solidFill>
              <w14:schemeClr w14:val="tx1"/>
            </w14:solidFill>
          </w14:textFill>
        </w:rPr>
        <w:t>广东省东莞监狱警察职工伙房天然气管道改造项目</w:t>
      </w:r>
      <w:r>
        <w:rPr>
          <w:rFonts w:hint="eastAsia" w:ascii="仿宋" w:hAnsi="仿宋" w:eastAsia="仿宋" w:cs="仿宋"/>
          <w:color w:val="000000" w:themeColor="text1"/>
          <w:sz w:val="32"/>
          <w:szCs w:val="32"/>
          <w:u w:val="single"/>
          <w:lang w:val="en-US" w:eastAsia="zh-CN"/>
          <w14:textFill>
            <w14:solidFill>
              <w14:schemeClr w14:val="tx1"/>
            </w14:solidFill>
          </w14:textFill>
        </w:rPr>
        <w:t xml:space="preserve"> </w:t>
      </w:r>
    </w:p>
    <w:p>
      <w:pPr>
        <w:keepNext w:val="0"/>
        <w:keepLines w:val="0"/>
        <w:pageBreakBefore w:val="0"/>
        <w:kinsoku/>
        <w:overflowPunct/>
        <w:topLinePunct w:val="0"/>
        <w:autoSpaceDE/>
        <w:autoSpaceDN/>
        <w:bidi w:val="0"/>
        <w:spacing w:after="0" w:line="360" w:lineRule="auto"/>
        <w:ind w:firstLine="642" w:firstLineChars="200"/>
        <w:textAlignment w:val="auto"/>
        <w:rPr>
          <w:rFonts w:hint="eastAsia" w:ascii="仿宋" w:hAnsi="仿宋" w:eastAsia="仿宋" w:cs="仿宋"/>
          <w:b/>
          <w:color w:val="000000" w:themeColor="text1"/>
          <w:sz w:val="32"/>
          <w:szCs w:val="32"/>
          <w:lang w:eastAsia="zh-CN"/>
          <w14:textFill>
            <w14:solidFill>
              <w14:schemeClr w14:val="tx1"/>
            </w14:solidFill>
          </w14:textFill>
        </w:rPr>
      </w:pPr>
      <w:r>
        <w:rPr>
          <w:rFonts w:hint="eastAsia" w:ascii="仿宋" w:hAnsi="仿宋" w:eastAsia="仿宋" w:cs="仿宋"/>
          <w:b/>
          <w:color w:val="000000" w:themeColor="text1"/>
          <w:sz w:val="32"/>
          <w:szCs w:val="32"/>
          <w:lang w:eastAsia="zh-CN"/>
          <w14:textFill>
            <w14:solidFill>
              <w14:schemeClr w14:val="tx1"/>
            </w14:solidFill>
          </w14:textFill>
        </w:rPr>
        <w:t>（</w:t>
      </w:r>
      <w:r>
        <w:rPr>
          <w:rFonts w:hint="eastAsia" w:ascii="仿宋" w:hAnsi="仿宋" w:eastAsia="仿宋" w:cs="仿宋"/>
          <w:b/>
          <w:color w:val="000000" w:themeColor="text1"/>
          <w:sz w:val="32"/>
          <w:szCs w:val="32"/>
          <w:lang w:val="en-US" w:eastAsia="zh-CN"/>
          <w14:textFill>
            <w14:solidFill>
              <w14:schemeClr w14:val="tx1"/>
            </w14:solidFill>
          </w14:textFill>
        </w:rPr>
        <w:t>二</w:t>
      </w:r>
      <w:r>
        <w:rPr>
          <w:rFonts w:hint="eastAsia" w:ascii="仿宋" w:hAnsi="仿宋" w:eastAsia="仿宋" w:cs="仿宋"/>
          <w:b/>
          <w:color w:val="000000" w:themeColor="text1"/>
          <w:sz w:val="32"/>
          <w:szCs w:val="32"/>
          <w:lang w:eastAsia="zh-CN"/>
          <w14:textFill>
            <w14:solidFill>
              <w14:schemeClr w14:val="tx1"/>
            </w14:solidFill>
          </w14:textFill>
        </w:rPr>
        <w:t>）最高限价：</w:t>
      </w:r>
      <w:r>
        <w:rPr>
          <w:rFonts w:hint="eastAsia" w:ascii="仿宋" w:hAnsi="仿宋" w:eastAsia="仿宋" w:cs="仿宋"/>
          <w:b w:val="0"/>
          <w:bCs/>
          <w:color w:val="000000" w:themeColor="text1"/>
          <w:sz w:val="32"/>
          <w:szCs w:val="32"/>
          <w:u w:val="single"/>
          <w:lang w:val="en-US" w:eastAsia="zh-CN"/>
          <w14:textFill>
            <w14:solidFill>
              <w14:schemeClr w14:val="tx1"/>
            </w14:solidFill>
          </w14:textFill>
        </w:rPr>
        <w:t>¥ 108490.89 元（大写人民币 ：壹拾万零捌仟肆佰玖拾元捌角玖分</w:t>
      </w:r>
      <w:r>
        <w:rPr>
          <w:rFonts w:hint="eastAsia" w:ascii="仿宋" w:hAnsi="仿宋" w:eastAsia="仿宋" w:cs="仿宋"/>
          <w:b w:val="0"/>
          <w:bCs/>
          <w:color w:val="000000" w:themeColor="text1"/>
          <w:sz w:val="32"/>
          <w:szCs w:val="32"/>
          <w:u w:val="single"/>
          <w:lang w:eastAsia="zh-CN"/>
          <w14:textFill>
            <w14:solidFill>
              <w14:schemeClr w14:val="tx1"/>
            </w14:solidFill>
          </w14:textFill>
        </w:rPr>
        <w:t xml:space="preserve"> ，含税）。</w:t>
      </w:r>
    </w:p>
    <w:p>
      <w:pPr>
        <w:keepNext w:val="0"/>
        <w:keepLines w:val="0"/>
        <w:pageBreakBefore w:val="0"/>
        <w:kinsoku/>
        <w:overflowPunct/>
        <w:topLinePunct w:val="0"/>
        <w:autoSpaceDE/>
        <w:autoSpaceDN/>
        <w:bidi w:val="0"/>
        <w:spacing w:after="0" w:line="360" w:lineRule="auto"/>
        <w:ind w:firstLine="642"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b/>
          <w:color w:val="000000" w:themeColor="text1"/>
          <w:sz w:val="32"/>
          <w:szCs w:val="32"/>
          <w:lang w:eastAsia="zh-CN"/>
          <w14:textFill>
            <w14:solidFill>
              <w14:schemeClr w14:val="tx1"/>
            </w14:solidFill>
          </w14:textFill>
        </w:rPr>
        <w:t>（</w:t>
      </w:r>
      <w:r>
        <w:rPr>
          <w:rFonts w:hint="eastAsia" w:ascii="仿宋" w:hAnsi="仿宋" w:eastAsia="仿宋" w:cs="仿宋"/>
          <w:b/>
          <w:color w:val="000000" w:themeColor="text1"/>
          <w:sz w:val="32"/>
          <w:szCs w:val="32"/>
          <w:lang w:val="en-US" w:eastAsia="zh-CN"/>
          <w14:textFill>
            <w14:solidFill>
              <w14:schemeClr w14:val="tx1"/>
            </w14:solidFill>
          </w14:textFill>
        </w:rPr>
        <w:t>三</w:t>
      </w:r>
      <w:r>
        <w:rPr>
          <w:rFonts w:hint="eastAsia" w:ascii="仿宋" w:hAnsi="仿宋" w:eastAsia="仿宋" w:cs="仿宋"/>
          <w:b/>
          <w:color w:val="000000" w:themeColor="text1"/>
          <w:sz w:val="32"/>
          <w:szCs w:val="32"/>
          <w:lang w:eastAsia="zh-CN"/>
          <w14:textFill>
            <w14:solidFill>
              <w14:schemeClr w14:val="tx1"/>
            </w14:solidFill>
          </w14:textFill>
        </w:rPr>
        <w:t>）</w:t>
      </w:r>
      <w:r>
        <w:rPr>
          <w:rFonts w:hint="eastAsia" w:ascii="仿宋" w:hAnsi="仿宋" w:eastAsia="仿宋" w:cs="仿宋"/>
          <w:b/>
          <w:color w:val="000000" w:themeColor="text1"/>
          <w:sz w:val="32"/>
          <w:szCs w:val="32"/>
          <w14:textFill>
            <w14:solidFill>
              <w14:schemeClr w14:val="tx1"/>
            </w14:solidFill>
          </w14:textFill>
        </w:rPr>
        <w:t>施工地点：</w:t>
      </w:r>
      <w:r>
        <w:rPr>
          <w:rFonts w:hint="eastAsia" w:ascii="仿宋" w:hAnsi="仿宋" w:eastAsia="仿宋" w:cs="仿宋"/>
          <w:b w:val="0"/>
          <w:bCs/>
          <w:color w:val="000000" w:themeColor="text1"/>
          <w:sz w:val="32"/>
          <w:szCs w:val="32"/>
          <w:lang w:eastAsia="zh-CN"/>
          <w14:textFill>
            <w14:solidFill>
              <w14:schemeClr w14:val="tx1"/>
            </w14:solidFill>
          </w14:textFill>
        </w:rPr>
        <w:t>广东省</w:t>
      </w:r>
      <w:r>
        <w:rPr>
          <w:rFonts w:hint="eastAsia" w:ascii="仿宋" w:hAnsi="仿宋" w:eastAsia="仿宋" w:cs="仿宋"/>
          <w:color w:val="000000" w:themeColor="text1"/>
          <w:sz w:val="32"/>
          <w:szCs w:val="32"/>
          <w14:textFill>
            <w14:solidFill>
              <w14:schemeClr w14:val="tx1"/>
            </w14:solidFill>
          </w14:textFill>
        </w:rPr>
        <w:t>东莞市石</w:t>
      </w:r>
      <w:r>
        <w:rPr>
          <w:rFonts w:hint="eastAsia" w:ascii="仿宋" w:hAnsi="仿宋" w:eastAsia="仿宋" w:cs="仿宋"/>
          <w:color w:val="000000" w:themeColor="text1"/>
          <w:sz w:val="32"/>
          <w:szCs w:val="32"/>
          <w:lang w:eastAsia="zh-CN"/>
          <w14:textFill>
            <w14:solidFill>
              <w14:schemeClr w14:val="tx1"/>
            </w14:solidFill>
          </w14:textFill>
        </w:rPr>
        <w:t>龙</w:t>
      </w:r>
      <w:r>
        <w:rPr>
          <w:rFonts w:hint="eastAsia" w:ascii="仿宋" w:hAnsi="仿宋" w:eastAsia="仿宋" w:cs="仿宋"/>
          <w:color w:val="000000" w:themeColor="text1"/>
          <w:sz w:val="32"/>
          <w:szCs w:val="32"/>
          <w14:textFill>
            <w14:solidFill>
              <w14:schemeClr w14:val="tx1"/>
            </w14:solidFill>
          </w14:textFill>
        </w:rPr>
        <w:t>镇新洲</w:t>
      </w:r>
      <w:r>
        <w:rPr>
          <w:rFonts w:hint="eastAsia" w:ascii="仿宋" w:hAnsi="仿宋" w:eastAsia="仿宋" w:cs="仿宋"/>
          <w:color w:val="000000" w:themeColor="text1"/>
          <w:sz w:val="32"/>
          <w:szCs w:val="32"/>
          <w:lang w:val="en-US" w:eastAsia="zh-CN"/>
          <w14:textFill>
            <w14:solidFill>
              <w14:schemeClr w14:val="tx1"/>
            </w14:solidFill>
          </w14:textFill>
        </w:rPr>
        <w:t xml:space="preserve"> </w:t>
      </w:r>
    </w:p>
    <w:p>
      <w:pPr>
        <w:pStyle w:val="6"/>
        <w:keepNext w:val="0"/>
        <w:keepLines w:val="0"/>
        <w:pageBreakBefore w:val="0"/>
        <w:numPr>
          <w:ilvl w:val="0"/>
          <w:numId w:val="0"/>
        </w:numPr>
        <w:kinsoku/>
        <w:overflowPunct/>
        <w:topLinePunct w:val="0"/>
        <w:autoSpaceDE/>
        <w:autoSpaceDN/>
        <w:bidi w:val="0"/>
        <w:spacing w:after="0" w:line="360" w:lineRule="auto"/>
        <w:ind w:leftChars="0" w:firstLine="642" w:firstLineChars="200"/>
        <w:textAlignment w:val="auto"/>
        <w:rPr>
          <w:rFonts w:hint="eastAsia"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lang w:val="en-US" w:eastAsia="zh-CN"/>
          <w14:textFill>
            <w14:solidFill>
              <w14:schemeClr w14:val="tx1"/>
            </w14:solidFill>
          </w14:textFill>
        </w:rPr>
        <w:t>二、</w:t>
      </w:r>
      <w:r>
        <w:rPr>
          <w:rFonts w:hint="eastAsia" w:ascii="仿宋" w:hAnsi="仿宋" w:eastAsia="仿宋" w:cs="仿宋"/>
          <w:b/>
          <w:color w:val="000000" w:themeColor="text1"/>
          <w:sz w:val="32"/>
          <w:szCs w:val="32"/>
          <w14:textFill>
            <w14:solidFill>
              <w14:schemeClr w14:val="tx1"/>
            </w14:solidFill>
          </w14:textFill>
        </w:rPr>
        <w:t>采购内容</w:t>
      </w:r>
    </w:p>
    <w:p>
      <w:pPr>
        <w:keepNext w:val="0"/>
        <w:keepLines w:val="0"/>
        <w:pageBreakBefore w:val="0"/>
        <w:shd w:val="clear" w:color="auto" w:fill="FFFFFF"/>
        <w:kinsoku/>
        <w:overflowPunct/>
        <w:topLinePunct w:val="0"/>
        <w:autoSpaceDE/>
        <w:autoSpaceDN/>
        <w:bidi w:val="0"/>
        <w:adjustRightInd/>
        <w:snapToGrid/>
        <w:spacing w:after="0" w:line="360" w:lineRule="auto"/>
        <w:ind w:firstLine="642" w:firstLineChars="200"/>
        <w:textAlignment w:val="auto"/>
        <w:rPr>
          <w:rFonts w:hint="eastAsia" w:ascii="仿宋" w:hAnsi="仿宋" w:eastAsia="仿宋" w:cs="仿宋"/>
          <w:b/>
          <w:color w:val="000000" w:themeColor="text1"/>
          <w:sz w:val="32"/>
          <w:szCs w:val="32"/>
          <w:highlight w:val="yellow"/>
          <w:lang w:eastAsia="zh-CN"/>
          <w14:textFill>
            <w14:solidFill>
              <w14:schemeClr w14:val="tx1"/>
            </w14:solidFill>
          </w14:textFill>
        </w:rPr>
      </w:pPr>
      <w:r>
        <w:rPr>
          <w:rFonts w:hint="eastAsia" w:ascii="仿宋" w:hAnsi="仿宋" w:eastAsia="仿宋" w:cs="仿宋"/>
          <w:b/>
          <w:color w:val="000000" w:themeColor="text1"/>
          <w:sz w:val="32"/>
          <w:szCs w:val="32"/>
          <w:lang w:eastAsia="zh-CN"/>
          <w14:textFill>
            <w14:solidFill>
              <w14:schemeClr w14:val="tx1"/>
            </w14:solidFill>
          </w14:textFill>
        </w:rPr>
        <w:t>（</w:t>
      </w:r>
      <w:r>
        <w:rPr>
          <w:rFonts w:hint="eastAsia" w:ascii="仿宋" w:hAnsi="仿宋" w:eastAsia="仿宋" w:cs="仿宋"/>
          <w:b/>
          <w:color w:val="000000" w:themeColor="text1"/>
          <w:sz w:val="32"/>
          <w:szCs w:val="32"/>
          <w:lang w:val="en-US" w:eastAsia="zh-CN"/>
          <w14:textFill>
            <w14:solidFill>
              <w14:schemeClr w14:val="tx1"/>
            </w14:solidFill>
          </w14:textFill>
        </w:rPr>
        <w:t>一</w:t>
      </w:r>
      <w:r>
        <w:rPr>
          <w:rFonts w:hint="eastAsia" w:ascii="仿宋" w:hAnsi="仿宋" w:eastAsia="仿宋" w:cs="仿宋"/>
          <w:b/>
          <w:color w:val="000000" w:themeColor="text1"/>
          <w:sz w:val="32"/>
          <w:szCs w:val="32"/>
          <w:lang w:eastAsia="zh-CN"/>
          <w14:textFill>
            <w14:solidFill>
              <w14:schemeClr w14:val="tx1"/>
            </w14:solidFill>
          </w14:textFill>
        </w:rPr>
        <w:t>）</w:t>
      </w:r>
      <w:r>
        <w:rPr>
          <w:rFonts w:hint="eastAsia" w:ascii="仿宋" w:hAnsi="仿宋" w:eastAsia="仿宋" w:cs="仿宋"/>
          <w:b/>
          <w:color w:val="000000" w:themeColor="text1"/>
          <w:sz w:val="32"/>
          <w:szCs w:val="32"/>
          <w14:textFill>
            <w14:solidFill>
              <w14:schemeClr w14:val="tx1"/>
            </w14:solidFill>
          </w14:textFill>
        </w:rPr>
        <w:t>承包内容及工程量</w:t>
      </w:r>
    </w:p>
    <w:p>
      <w:pPr>
        <w:keepNext w:val="0"/>
        <w:keepLines w:val="0"/>
        <w:pageBreakBefore w:val="0"/>
        <w:shd w:val="clear" w:color="auto" w:fill="FFFFFF"/>
        <w:kinsoku/>
        <w:overflowPunct/>
        <w:topLinePunct w:val="0"/>
        <w:autoSpaceDE/>
        <w:autoSpaceDN/>
        <w:bidi w:val="0"/>
        <w:adjustRightInd/>
        <w:snapToGrid/>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按招标图纸及工程量清单所含内容，包括但不限于：</w:t>
      </w:r>
    </w:p>
    <w:p>
      <w:pPr>
        <w:keepNext w:val="0"/>
        <w:keepLines w:val="0"/>
        <w:pageBreakBefore w:val="0"/>
        <w:shd w:val="clear" w:color="auto" w:fill="FFFFFF"/>
        <w:kinsoku/>
        <w:overflowPunct/>
        <w:topLinePunct w:val="0"/>
        <w:autoSpaceDE/>
        <w:autoSpaceDN/>
        <w:bidi w:val="0"/>
        <w:adjustRightInd/>
        <w:snapToGrid/>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u w:val="none"/>
          <w:lang w:eastAsia="zh-CN"/>
          <w14:textFill>
            <w14:solidFill>
              <w14:schemeClr w14:val="tx1"/>
            </w14:solidFill>
          </w14:textFill>
        </w:rPr>
        <w:t>更换法兰、法兰球阀、不锈钢无缝裸管、压力表，套管密封处理，加装防撞栏，压力表竖装，更换天然气管道，加装报警器探头、热水器燃气管更换镀锌管铺设穿墙</w:t>
      </w:r>
      <w:r>
        <w:rPr>
          <w:rFonts w:hint="eastAsia" w:ascii="仿宋" w:hAnsi="仿宋" w:eastAsia="仿宋" w:cs="仿宋"/>
          <w:color w:val="000000" w:themeColor="text1"/>
          <w:sz w:val="32"/>
          <w:szCs w:val="32"/>
          <w:u w:val="none"/>
          <w:lang w:val="en-US" w:eastAsia="zh-CN"/>
          <w14:textFill>
            <w14:solidFill>
              <w14:schemeClr w14:val="tx1"/>
            </w14:solidFill>
          </w14:textFill>
        </w:rPr>
        <w:t>等</w:t>
      </w:r>
      <w:r>
        <w:rPr>
          <w:rFonts w:hint="eastAsia" w:ascii="仿宋" w:hAnsi="仿宋" w:eastAsia="仿宋" w:cs="仿宋"/>
          <w:color w:val="000000" w:themeColor="text1"/>
          <w:sz w:val="32"/>
          <w:szCs w:val="32"/>
          <w:lang w:val="en-US" w:eastAsia="zh-CN"/>
          <w14:textFill>
            <w14:solidFill>
              <w14:schemeClr w14:val="tx1"/>
            </w14:solidFill>
          </w14:textFill>
        </w:rPr>
        <w:t>。</w:t>
      </w:r>
    </w:p>
    <w:p>
      <w:pPr>
        <w:keepNext w:val="0"/>
        <w:keepLines w:val="0"/>
        <w:pageBreakBefore w:val="0"/>
        <w:shd w:val="clear" w:color="auto" w:fill="FFFFFF"/>
        <w:kinsoku/>
        <w:overflowPunct/>
        <w:topLinePunct w:val="0"/>
        <w:autoSpaceDE/>
        <w:autoSpaceDN/>
        <w:bidi w:val="0"/>
        <w:adjustRightInd/>
        <w:snapToGrid/>
        <w:spacing w:after="0" w:line="360" w:lineRule="auto"/>
        <w:ind w:firstLine="640" w:firstLineChars="20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2.详细</w:t>
      </w:r>
      <w:r>
        <w:rPr>
          <w:rFonts w:hint="eastAsia" w:ascii="仿宋" w:hAnsi="仿宋" w:eastAsia="仿宋" w:cs="仿宋"/>
          <w:color w:val="000000" w:themeColor="text1"/>
          <w:sz w:val="32"/>
          <w:szCs w:val="32"/>
          <w14:textFill>
            <w14:solidFill>
              <w14:schemeClr w14:val="tx1"/>
            </w14:solidFill>
          </w14:textFill>
        </w:rPr>
        <w:t>工程量：见工程量清单</w:t>
      </w:r>
      <w:r>
        <w:rPr>
          <w:rFonts w:hint="eastAsia" w:ascii="仿宋" w:hAnsi="仿宋" w:eastAsia="仿宋" w:cs="仿宋"/>
          <w:color w:val="000000" w:themeColor="text1"/>
          <w:sz w:val="32"/>
          <w:szCs w:val="32"/>
          <w:lang w:eastAsia="zh-CN"/>
          <w14:textFill>
            <w14:solidFill>
              <w14:schemeClr w14:val="tx1"/>
            </w14:solidFill>
          </w14:textFill>
        </w:rPr>
        <w:t>，工程量按实结算（实际工程量由成交人和采购人共同现场确认），采购人有权对成交人不平衡报价进行调整。</w:t>
      </w:r>
    </w:p>
    <w:p>
      <w:pPr>
        <w:keepNext w:val="0"/>
        <w:keepLines w:val="0"/>
        <w:pageBreakBefore w:val="0"/>
        <w:shd w:val="clear" w:color="auto" w:fill="FFFFFF"/>
        <w:kinsoku/>
        <w:overflowPunct/>
        <w:topLinePunct w:val="0"/>
        <w:autoSpaceDE/>
        <w:autoSpaceDN/>
        <w:bidi w:val="0"/>
        <w:adjustRightInd/>
        <w:snapToGrid/>
        <w:spacing w:after="0" w:line="360" w:lineRule="auto"/>
        <w:ind w:firstLine="640" w:firstLineChars="200"/>
        <w:textAlignment w:val="auto"/>
        <w:rPr>
          <w:rFonts w:hint="eastAsia"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三、</w:t>
      </w:r>
      <w:r>
        <w:rPr>
          <w:rFonts w:hint="eastAsia" w:ascii="仿宋" w:hAnsi="仿宋" w:eastAsia="仿宋" w:cs="仿宋"/>
          <w:b/>
          <w:color w:val="000000" w:themeColor="text1"/>
          <w:sz w:val="32"/>
          <w:szCs w:val="32"/>
          <w14:textFill>
            <w14:solidFill>
              <w14:schemeClr w14:val="tx1"/>
            </w14:solidFill>
          </w14:textFill>
        </w:rPr>
        <w:t>施工要求</w:t>
      </w:r>
    </w:p>
    <w:p>
      <w:pPr>
        <w:pStyle w:val="6"/>
        <w:keepNext w:val="0"/>
        <w:keepLines w:val="0"/>
        <w:pageBreakBefore w:val="0"/>
        <w:numPr>
          <w:ilvl w:val="0"/>
          <w:numId w:val="0"/>
        </w:numPr>
        <w:kinsoku/>
        <w:overflowPunct/>
        <w:topLinePunct w:val="0"/>
        <w:autoSpaceDE/>
        <w:autoSpaceDN/>
        <w:bidi w:val="0"/>
        <w:spacing w:after="0" w:line="360" w:lineRule="auto"/>
        <w:ind w:leftChars="0" w:firstLine="642" w:firstLineChars="200"/>
        <w:textAlignment w:val="auto"/>
        <w:rPr>
          <w:rFonts w:hint="eastAsia"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lang w:eastAsia="zh-CN"/>
          <w14:textFill>
            <w14:solidFill>
              <w14:schemeClr w14:val="tx1"/>
            </w14:solidFill>
          </w14:textFill>
        </w:rPr>
        <w:t>（</w:t>
      </w:r>
      <w:r>
        <w:rPr>
          <w:rFonts w:hint="eastAsia" w:ascii="仿宋" w:hAnsi="仿宋" w:eastAsia="仿宋" w:cs="仿宋"/>
          <w:b/>
          <w:color w:val="000000" w:themeColor="text1"/>
          <w:sz w:val="32"/>
          <w:szCs w:val="32"/>
          <w:lang w:val="en-US" w:eastAsia="zh-CN"/>
          <w14:textFill>
            <w14:solidFill>
              <w14:schemeClr w14:val="tx1"/>
            </w14:solidFill>
          </w14:textFill>
        </w:rPr>
        <w:t>一</w:t>
      </w:r>
      <w:r>
        <w:rPr>
          <w:rFonts w:hint="eastAsia" w:ascii="仿宋" w:hAnsi="仿宋" w:eastAsia="仿宋" w:cs="仿宋"/>
          <w:b/>
          <w:color w:val="000000" w:themeColor="text1"/>
          <w:sz w:val="32"/>
          <w:szCs w:val="32"/>
          <w:lang w:eastAsia="zh-CN"/>
          <w14:textFill>
            <w14:solidFill>
              <w14:schemeClr w14:val="tx1"/>
            </w14:solidFill>
          </w14:textFill>
        </w:rPr>
        <w:t>）</w:t>
      </w:r>
      <w:r>
        <w:rPr>
          <w:rFonts w:hint="eastAsia" w:ascii="仿宋" w:hAnsi="仿宋" w:eastAsia="仿宋" w:cs="仿宋"/>
          <w:b/>
          <w:color w:val="000000" w:themeColor="text1"/>
          <w:sz w:val="32"/>
          <w:szCs w:val="32"/>
          <w14:textFill>
            <w14:solidFill>
              <w14:schemeClr w14:val="tx1"/>
            </w14:solidFill>
          </w14:textFill>
        </w:rPr>
        <w:t>工期及人员要求</w:t>
      </w:r>
    </w:p>
    <w:p>
      <w:pPr>
        <w:keepNext w:val="0"/>
        <w:keepLines w:val="0"/>
        <w:pageBreakBefore w:val="0"/>
        <w:shd w:val="clear" w:color="auto" w:fill="FFFFFF"/>
        <w:kinsoku/>
        <w:overflowPunct/>
        <w:topLinePunct w:val="0"/>
        <w:autoSpaceDE/>
        <w:autoSpaceDN/>
        <w:bidi w:val="0"/>
        <w:adjustRightInd/>
        <w:snapToGrid/>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工程合同工期：</w:t>
      </w:r>
      <w:r>
        <w:rPr>
          <w:rFonts w:hint="eastAsia" w:ascii="仿宋" w:hAnsi="仿宋" w:eastAsia="仿宋" w:cs="仿宋"/>
          <w:color w:val="000000" w:themeColor="text1"/>
          <w:sz w:val="32"/>
          <w:szCs w:val="32"/>
          <w:u w:val="single"/>
          <w:lang w:val="en-US" w:eastAsia="zh-CN"/>
          <w14:textFill>
            <w14:solidFill>
              <w14:schemeClr w14:val="tx1"/>
            </w14:solidFill>
          </w14:textFill>
        </w:rPr>
        <w:t xml:space="preserve"> 15 </w:t>
      </w:r>
      <w:r>
        <w:rPr>
          <w:rFonts w:hint="eastAsia" w:ascii="仿宋" w:hAnsi="仿宋" w:eastAsia="仿宋" w:cs="仿宋"/>
          <w:color w:val="000000" w:themeColor="text1"/>
          <w:sz w:val="32"/>
          <w:szCs w:val="32"/>
          <w14:textFill>
            <w14:solidFill>
              <w14:schemeClr w14:val="tx1"/>
            </w14:solidFill>
          </w14:textFill>
        </w:rPr>
        <w:t>日历天。</w:t>
      </w:r>
      <w:r>
        <w:rPr>
          <w:rFonts w:hint="eastAsia" w:ascii="仿宋" w:hAnsi="仿宋" w:eastAsia="仿宋" w:cs="仿宋"/>
          <w:color w:val="000000" w:themeColor="text1"/>
          <w:sz w:val="32"/>
          <w:szCs w:val="32"/>
          <w:lang w:eastAsia="zh-CN"/>
          <w14:textFill>
            <w14:solidFill>
              <w14:schemeClr w14:val="tx1"/>
            </w14:solidFill>
          </w14:textFill>
        </w:rPr>
        <w:t>开工日期自监理（如有）发出开工令或甲方通知之日起算</w:t>
      </w:r>
      <w:r>
        <w:rPr>
          <w:rFonts w:hint="eastAsia" w:ascii="仿宋" w:hAnsi="仿宋" w:eastAsia="仿宋" w:cs="仿宋"/>
          <w:color w:val="000000" w:themeColor="text1"/>
          <w:sz w:val="32"/>
          <w:szCs w:val="32"/>
          <w14:textFill>
            <w14:solidFill>
              <w14:schemeClr w14:val="tx1"/>
            </w14:solidFill>
          </w14:textFill>
        </w:rPr>
        <w:t>。</w:t>
      </w:r>
    </w:p>
    <w:p>
      <w:pPr>
        <w:keepNext w:val="0"/>
        <w:keepLines w:val="0"/>
        <w:pageBreakBefore w:val="0"/>
        <w:shd w:val="clear" w:color="auto" w:fill="FFFFFF"/>
        <w:kinsoku/>
        <w:overflowPunct/>
        <w:topLinePunct w:val="0"/>
        <w:autoSpaceDE/>
        <w:autoSpaceDN/>
        <w:bidi w:val="0"/>
        <w:adjustRightInd/>
        <w:snapToGrid/>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w:t>
      </w:r>
      <w:r>
        <w:rPr>
          <w:rFonts w:hint="eastAsia" w:ascii="仿宋" w:hAnsi="仿宋" w:eastAsia="仿宋" w:cs="仿宋"/>
          <w:color w:val="000000" w:themeColor="text1"/>
          <w:sz w:val="32"/>
          <w:szCs w:val="32"/>
          <w14:textFill>
            <w14:solidFill>
              <w14:schemeClr w14:val="tx1"/>
            </w14:solidFill>
          </w14:textFill>
        </w:rPr>
        <w:t>人员</w:t>
      </w:r>
      <w:r>
        <w:rPr>
          <w:rFonts w:hint="eastAsia" w:ascii="仿宋" w:hAnsi="仿宋" w:eastAsia="仿宋" w:cs="仿宋"/>
          <w:color w:val="000000" w:themeColor="text1"/>
          <w:sz w:val="32"/>
          <w:szCs w:val="32"/>
          <w:lang w:eastAsia="zh-CN"/>
          <w14:textFill>
            <w14:solidFill>
              <w14:schemeClr w14:val="tx1"/>
            </w14:solidFill>
          </w14:textFill>
        </w:rPr>
        <w:t>管理</w:t>
      </w:r>
      <w:r>
        <w:rPr>
          <w:rFonts w:hint="eastAsia" w:ascii="仿宋" w:hAnsi="仿宋" w:eastAsia="仿宋" w:cs="仿宋"/>
          <w:color w:val="000000" w:themeColor="text1"/>
          <w:sz w:val="32"/>
          <w:szCs w:val="32"/>
          <w14:textFill>
            <w14:solidFill>
              <w14:schemeClr w14:val="tx1"/>
            </w14:solidFill>
          </w14:textFill>
        </w:rPr>
        <w:t>要求：</w:t>
      </w:r>
    </w:p>
    <w:p>
      <w:pPr>
        <w:keepNext w:val="0"/>
        <w:keepLines w:val="0"/>
        <w:pageBreakBefore w:val="0"/>
        <w:shd w:val="clear" w:color="auto" w:fill="FFFFFF"/>
        <w:kinsoku/>
        <w:overflowPunct/>
        <w:topLinePunct w:val="0"/>
        <w:autoSpaceDE/>
        <w:autoSpaceDN/>
        <w:bidi w:val="0"/>
        <w:adjustRightInd/>
        <w:snapToGrid/>
        <w:spacing w:after="0" w:line="360" w:lineRule="auto"/>
        <w:ind w:firstLine="640" w:firstLineChars="20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lang w:eastAsia="zh-CN"/>
          <w14:textFill>
            <w14:solidFill>
              <w14:schemeClr w14:val="tx1"/>
            </w14:solidFill>
          </w14:textFill>
        </w:rPr>
        <w:t>）施工单位</w:t>
      </w:r>
      <w:r>
        <w:rPr>
          <w:rFonts w:hint="eastAsia" w:ascii="仿宋" w:hAnsi="仿宋" w:eastAsia="仿宋" w:cs="仿宋"/>
          <w:color w:val="000000" w:themeColor="text1"/>
          <w:sz w:val="32"/>
          <w:szCs w:val="32"/>
          <w14:textFill>
            <w14:solidFill>
              <w14:schemeClr w14:val="tx1"/>
            </w14:solidFill>
          </w14:textFill>
        </w:rPr>
        <w:t>必须按照投标文件中所做出的承诺，建立以项目负责人为首的现场管理机构，</w:t>
      </w:r>
      <w:r>
        <w:rPr>
          <w:rFonts w:hint="eastAsia" w:ascii="仿宋" w:hAnsi="仿宋" w:eastAsia="仿宋" w:cs="仿宋"/>
          <w:color w:val="000000" w:themeColor="text1"/>
          <w:sz w:val="32"/>
          <w:szCs w:val="32"/>
          <w:lang w:eastAsia="zh-CN"/>
          <w14:textFill>
            <w14:solidFill>
              <w14:schemeClr w14:val="tx1"/>
            </w14:solidFill>
          </w14:textFill>
        </w:rPr>
        <w:t>施工单位</w:t>
      </w:r>
      <w:r>
        <w:rPr>
          <w:rFonts w:hint="eastAsia" w:ascii="仿宋" w:hAnsi="仿宋" w:eastAsia="仿宋" w:cs="仿宋"/>
          <w:color w:val="000000" w:themeColor="text1"/>
          <w:sz w:val="32"/>
          <w:szCs w:val="32"/>
          <w14:textFill>
            <w14:solidFill>
              <w14:schemeClr w14:val="tx1"/>
            </w14:solidFill>
          </w14:textFill>
        </w:rPr>
        <w:t>的项目负责人、</w:t>
      </w:r>
      <w:r>
        <w:rPr>
          <w:rFonts w:hint="eastAsia" w:ascii="仿宋" w:hAnsi="仿宋" w:eastAsia="仿宋" w:cs="仿宋"/>
          <w:color w:val="000000" w:themeColor="text1"/>
          <w:sz w:val="32"/>
          <w:szCs w:val="32"/>
          <w:lang w:eastAsia="zh-CN"/>
          <w14:textFill>
            <w14:solidFill>
              <w14:schemeClr w14:val="tx1"/>
            </w14:solidFill>
          </w14:textFill>
        </w:rPr>
        <w:t>技术负责人、</w:t>
      </w:r>
      <w:r>
        <w:rPr>
          <w:rFonts w:hint="eastAsia" w:ascii="仿宋" w:hAnsi="仿宋" w:eastAsia="仿宋" w:cs="仿宋"/>
          <w:color w:val="000000" w:themeColor="text1"/>
          <w:sz w:val="32"/>
          <w:szCs w:val="32"/>
          <w14:textFill>
            <w14:solidFill>
              <w14:schemeClr w14:val="tx1"/>
            </w14:solidFill>
          </w14:textFill>
        </w:rPr>
        <w:t>安全员和</w:t>
      </w:r>
      <w:r>
        <w:rPr>
          <w:rFonts w:hint="eastAsia" w:ascii="仿宋" w:hAnsi="仿宋" w:eastAsia="仿宋" w:cs="仿宋"/>
          <w:color w:val="000000" w:themeColor="text1"/>
          <w:sz w:val="32"/>
          <w:szCs w:val="32"/>
          <w:lang w:eastAsia="zh-CN"/>
          <w14:textFill>
            <w14:solidFill>
              <w14:schemeClr w14:val="tx1"/>
            </w14:solidFill>
          </w14:textFill>
        </w:rPr>
        <w:t>质检员</w:t>
      </w:r>
      <w:r>
        <w:rPr>
          <w:rFonts w:hint="eastAsia" w:ascii="仿宋" w:hAnsi="仿宋" w:eastAsia="仿宋" w:cs="仿宋"/>
          <w:color w:val="000000" w:themeColor="text1"/>
          <w:sz w:val="32"/>
          <w:szCs w:val="32"/>
          <w14:textFill>
            <w14:solidFill>
              <w14:schemeClr w14:val="tx1"/>
            </w14:solidFill>
          </w14:textFill>
        </w:rPr>
        <w:t>，必须常驻工地</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项目技术负责人和安全员关键工序及工程会议必须到场</w:t>
      </w:r>
      <w:r>
        <w:rPr>
          <w:rFonts w:hint="eastAsia" w:ascii="仿宋" w:hAnsi="仿宋" w:eastAsia="仿宋" w:cs="仿宋"/>
          <w:color w:val="000000" w:themeColor="text1"/>
          <w:sz w:val="32"/>
          <w:szCs w:val="32"/>
          <w:lang w:eastAsia="zh-CN"/>
          <w14:textFill>
            <w14:solidFill>
              <w14:schemeClr w14:val="tx1"/>
            </w14:solidFill>
          </w14:textFill>
        </w:rPr>
        <w:t>，不得兼职或擅自离岗，特殊情况需短暂离岗的，不超三天的，应当事先报监理单位或采购人批准，妥善安排施工现场工作，未经批准擅自离岗的，视为违约，单次违约罚款合同价的</w:t>
      </w:r>
      <w:r>
        <w:rPr>
          <w:rFonts w:hint="eastAsia" w:ascii="仿宋" w:hAnsi="仿宋" w:eastAsia="仿宋" w:cs="仿宋"/>
          <w:color w:val="000000" w:themeColor="text1"/>
          <w:sz w:val="32"/>
          <w:szCs w:val="32"/>
          <w:lang w:val="en-US" w:eastAsia="zh-CN"/>
          <w14:textFill>
            <w14:solidFill>
              <w14:schemeClr w14:val="tx1"/>
            </w14:solidFill>
          </w14:textFill>
        </w:rPr>
        <w:t>0.5%，违约次数达5次，采购人有权解除合同</w:t>
      </w:r>
      <w:r>
        <w:rPr>
          <w:rFonts w:hint="eastAsia" w:ascii="仿宋" w:hAnsi="仿宋" w:eastAsia="仿宋" w:cs="仿宋"/>
          <w:color w:val="000000" w:themeColor="text1"/>
          <w:sz w:val="32"/>
          <w:szCs w:val="32"/>
          <w14:textFill>
            <w14:solidFill>
              <w14:schemeClr w14:val="tx1"/>
            </w14:solidFill>
          </w14:textFill>
        </w:rPr>
        <w:t>）。必须保证投标文件中拟定的项目负责人及其主要管理人员和技术人员能及时地、始终地参与本工程的施工管理，未经</w:t>
      </w:r>
      <w:r>
        <w:rPr>
          <w:rFonts w:hint="eastAsia" w:ascii="仿宋" w:hAnsi="仿宋" w:eastAsia="仿宋" w:cs="仿宋"/>
          <w:color w:val="000000" w:themeColor="text1"/>
          <w:sz w:val="32"/>
          <w:szCs w:val="32"/>
          <w:lang w:eastAsia="zh-CN"/>
          <w14:textFill>
            <w14:solidFill>
              <w14:schemeClr w14:val="tx1"/>
            </w14:solidFill>
          </w14:textFill>
        </w:rPr>
        <w:t>采购人</w:t>
      </w:r>
      <w:r>
        <w:rPr>
          <w:rFonts w:hint="eastAsia" w:ascii="仿宋" w:hAnsi="仿宋" w:eastAsia="仿宋" w:cs="仿宋"/>
          <w:color w:val="000000" w:themeColor="text1"/>
          <w:sz w:val="32"/>
          <w:szCs w:val="32"/>
          <w14:textFill>
            <w14:solidFill>
              <w14:schemeClr w14:val="tx1"/>
            </w14:solidFill>
          </w14:textFill>
        </w:rPr>
        <w:t>同意，不得随意更换；</w:t>
      </w:r>
      <w:r>
        <w:rPr>
          <w:rFonts w:hint="eastAsia" w:ascii="仿宋" w:hAnsi="仿宋" w:eastAsia="仿宋" w:cs="仿宋"/>
          <w:color w:val="000000" w:themeColor="text1"/>
          <w:sz w:val="32"/>
          <w:szCs w:val="32"/>
          <w:lang w:val="en-US" w:eastAsia="zh-CN"/>
          <w14:textFill>
            <w14:solidFill>
              <w14:schemeClr w14:val="tx1"/>
            </w14:solidFill>
          </w14:textFill>
        </w:rPr>
        <w:t>签订合同</w:t>
      </w:r>
      <w:r>
        <w:rPr>
          <w:rFonts w:hint="eastAsia" w:ascii="仿宋" w:hAnsi="仿宋" w:eastAsia="仿宋" w:cs="仿宋"/>
          <w:color w:val="000000" w:themeColor="text1"/>
          <w:sz w:val="32"/>
          <w:szCs w:val="32"/>
          <w14:textFill>
            <w14:solidFill>
              <w14:schemeClr w14:val="tx1"/>
            </w14:solidFill>
          </w14:textFill>
        </w:rPr>
        <w:t>后，</w:t>
      </w:r>
      <w:r>
        <w:rPr>
          <w:rFonts w:hint="eastAsia" w:ascii="仿宋" w:hAnsi="仿宋" w:eastAsia="仿宋" w:cs="仿宋"/>
          <w:color w:val="000000" w:themeColor="text1"/>
          <w:sz w:val="32"/>
          <w:szCs w:val="32"/>
          <w:lang w:eastAsia="zh-CN"/>
          <w14:textFill>
            <w14:solidFill>
              <w14:schemeClr w14:val="tx1"/>
            </w14:solidFill>
          </w14:textFill>
        </w:rPr>
        <w:t>施工单位须向采购人交项目负责人、技术负责人、安全员、施工员及其他主要管理人员和技术人员（包括但不限于资料员、材料员、预算员及专业技术负责人等）等所有工作人员名单，并提供上述人员的身份资料及相应证书。</w:t>
      </w:r>
    </w:p>
    <w:p>
      <w:pPr>
        <w:keepNext w:val="0"/>
        <w:keepLines w:val="0"/>
        <w:pageBreakBefore w:val="0"/>
        <w:shd w:val="clear" w:color="auto" w:fill="FFFFFF"/>
        <w:kinsoku/>
        <w:overflowPunct/>
        <w:topLinePunct w:val="0"/>
        <w:autoSpaceDE/>
        <w:autoSpaceDN/>
        <w:bidi w:val="0"/>
        <w:adjustRightInd/>
        <w:snapToGrid/>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2</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项目负责人如需更换，除因死亡、重病或重伤（持有县、区以上医院证明）不能履行职责的外，每更换一次</w:t>
      </w:r>
      <w:r>
        <w:rPr>
          <w:rFonts w:hint="eastAsia" w:ascii="仿宋" w:hAnsi="仿宋" w:eastAsia="仿宋" w:cs="仿宋"/>
          <w:color w:val="000000" w:themeColor="text1"/>
          <w:sz w:val="32"/>
          <w:szCs w:val="32"/>
          <w:lang w:eastAsia="zh-CN"/>
          <w14:textFill>
            <w14:solidFill>
              <w14:schemeClr w14:val="tx1"/>
            </w14:solidFill>
          </w14:textFill>
        </w:rPr>
        <w:t>罚款</w:t>
      </w:r>
      <w:r>
        <w:rPr>
          <w:rFonts w:hint="eastAsia" w:ascii="仿宋" w:hAnsi="仿宋" w:eastAsia="仿宋" w:cs="仿宋"/>
          <w:color w:val="000000" w:themeColor="text1"/>
          <w:sz w:val="32"/>
          <w:szCs w:val="32"/>
          <w:lang w:val="en-US" w:eastAsia="zh-CN"/>
          <w14:textFill>
            <w14:solidFill>
              <w14:schemeClr w14:val="tx1"/>
            </w14:solidFill>
          </w14:textFill>
        </w:rPr>
        <w:t>合同总价的</w:t>
      </w:r>
      <w:r>
        <w:rPr>
          <w:rFonts w:hint="eastAsia" w:ascii="仿宋" w:hAnsi="仿宋" w:eastAsia="仿宋" w:cs="仿宋"/>
          <w:color w:val="000000" w:themeColor="text1"/>
          <w:sz w:val="32"/>
          <w:szCs w:val="32"/>
          <w:lang w:eastAsia="zh-CN"/>
          <w14:textFill>
            <w14:solidFill>
              <w14:schemeClr w14:val="tx1"/>
            </w14:solidFill>
          </w14:textFill>
        </w:rPr>
        <w:t>1%</w:t>
      </w:r>
      <w:r>
        <w:rPr>
          <w:rFonts w:hint="eastAsia" w:ascii="仿宋" w:hAnsi="仿宋" w:eastAsia="仿宋" w:cs="仿宋"/>
          <w:color w:val="000000" w:themeColor="text1"/>
          <w:sz w:val="32"/>
          <w:szCs w:val="32"/>
          <w:lang w:val="en-US" w:eastAsia="zh-CN"/>
          <w14:textFill>
            <w14:solidFill>
              <w14:schemeClr w14:val="tx1"/>
            </w14:solidFill>
          </w14:textFill>
        </w:rPr>
        <w:t>，上限为合同总价的5%</w:t>
      </w:r>
      <w:r>
        <w:rPr>
          <w:rFonts w:hint="eastAsia" w:ascii="仿宋" w:hAnsi="仿宋" w:eastAsia="仿宋" w:cs="仿宋"/>
          <w:color w:val="000000" w:themeColor="text1"/>
          <w:sz w:val="32"/>
          <w:szCs w:val="32"/>
          <w14:textFill>
            <w14:solidFill>
              <w14:schemeClr w14:val="tx1"/>
            </w14:solidFill>
          </w14:textFill>
        </w:rPr>
        <w:t>，且更换的项目负责人必须为不低于投标</w:t>
      </w:r>
      <w:r>
        <w:rPr>
          <w:rFonts w:hint="eastAsia" w:ascii="仿宋" w:hAnsi="仿宋" w:eastAsia="仿宋" w:cs="仿宋"/>
          <w:color w:val="000000" w:themeColor="text1"/>
          <w:sz w:val="32"/>
          <w:szCs w:val="32"/>
          <w:lang w:eastAsia="zh-CN"/>
          <w14:textFill>
            <w14:solidFill>
              <w14:schemeClr w14:val="tx1"/>
            </w14:solidFill>
          </w14:textFill>
        </w:rPr>
        <w:t>资质</w:t>
      </w:r>
      <w:r>
        <w:rPr>
          <w:rFonts w:hint="eastAsia" w:ascii="仿宋" w:hAnsi="仿宋" w:eastAsia="仿宋" w:cs="仿宋"/>
          <w:color w:val="000000" w:themeColor="text1"/>
          <w:sz w:val="32"/>
          <w:szCs w:val="32"/>
          <w14:textFill>
            <w14:solidFill>
              <w14:schemeClr w14:val="tx1"/>
            </w14:solidFill>
          </w14:textFill>
        </w:rPr>
        <w:t>的人员。如需更换项目技术负责人、施工员和安全员，应事先书面征得</w:t>
      </w:r>
      <w:r>
        <w:rPr>
          <w:rFonts w:hint="eastAsia" w:ascii="仿宋" w:hAnsi="仿宋" w:eastAsia="仿宋" w:cs="仿宋"/>
          <w:color w:val="000000" w:themeColor="text1"/>
          <w:sz w:val="32"/>
          <w:szCs w:val="32"/>
          <w:lang w:eastAsia="zh-CN"/>
          <w14:textFill>
            <w14:solidFill>
              <w14:schemeClr w14:val="tx1"/>
            </w14:solidFill>
          </w14:textFill>
        </w:rPr>
        <w:t>采购人</w:t>
      </w:r>
      <w:r>
        <w:rPr>
          <w:rFonts w:hint="eastAsia" w:ascii="仿宋" w:hAnsi="仿宋" w:eastAsia="仿宋" w:cs="仿宋"/>
          <w:color w:val="000000" w:themeColor="text1"/>
          <w:sz w:val="32"/>
          <w:szCs w:val="32"/>
          <w14:textFill>
            <w14:solidFill>
              <w14:schemeClr w14:val="tx1"/>
            </w14:solidFill>
          </w14:textFill>
        </w:rPr>
        <w:t>同意，且必须为不低于投标</w:t>
      </w:r>
      <w:r>
        <w:rPr>
          <w:rFonts w:hint="eastAsia" w:ascii="仿宋" w:hAnsi="仿宋" w:eastAsia="仿宋" w:cs="仿宋"/>
          <w:color w:val="000000" w:themeColor="text1"/>
          <w:sz w:val="32"/>
          <w:szCs w:val="32"/>
          <w:lang w:eastAsia="zh-CN"/>
          <w14:textFill>
            <w14:solidFill>
              <w14:schemeClr w14:val="tx1"/>
            </w14:solidFill>
          </w14:textFill>
        </w:rPr>
        <w:t>资质</w:t>
      </w:r>
      <w:r>
        <w:rPr>
          <w:rFonts w:hint="eastAsia" w:ascii="仿宋" w:hAnsi="仿宋" w:eastAsia="仿宋" w:cs="仿宋"/>
          <w:color w:val="000000" w:themeColor="text1"/>
          <w:sz w:val="32"/>
          <w:szCs w:val="32"/>
          <w14:textFill>
            <w14:solidFill>
              <w14:schemeClr w14:val="tx1"/>
            </w14:solidFill>
          </w14:textFill>
        </w:rPr>
        <w:t>的人员。</w:t>
      </w:r>
    </w:p>
    <w:p>
      <w:pPr>
        <w:keepNext w:val="0"/>
        <w:keepLines w:val="0"/>
        <w:pageBreakBefore w:val="0"/>
        <w:shd w:val="clear" w:color="auto" w:fill="FFFFFF"/>
        <w:kinsoku/>
        <w:overflowPunct/>
        <w:topLinePunct w:val="0"/>
        <w:autoSpaceDE/>
        <w:autoSpaceDN/>
        <w:bidi w:val="0"/>
        <w:adjustRightInd/>
        <w:snapToGrid/>
        <w:spacing w:after="0" w:line="360" w:lineRule="auto"/>
        <w:ind w:firstLine="640" w:firstLineChars="20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lang w:eastAsia="zh-CN"/>
          <w14:textFill>
            <w14:solidFill>
              <w14:schemeClr w14:val="tx1"/>
            </w14:solidFill>
          </w14:textFill>
        </w:rPr>
        <w:t>）施工单位须严格执行《广东省工资支付条例》、《广东省人民代表大会常委委员关于修改</w:t>
      </w:r>
      <w:r>
        <w:rPr>
          <w:rFonts w:hint="eastAsia" w:ascii="仿宋" w:hAnsi="仿宋" w:eastAsia="仿宋" w:cs="仿宋"/>
          <w:color w:val="000000" w:themeColor="text1"/>
          <w:sz w:val="32"/>
          <w:szCs w:val="32"/>
          <w:lang w:val="en-US" w:eastAsia="zh-CN"/>
          <w14:textFill>
            <w14:solidFill>
              <w14:schemeClr w14:val="tx1"/>
            </w14:solidFill>
          </w14:textFill>
        </w:rPr>
        <w:t>&lt;广东省工资支付条例&gt;的决定</w:t>
      </w:r>
      <w:r>
        <w:rPr>
          <w:rFonts w:hint="eastAsia" w:ascii="仿宋" w:hAnsi="仿宋" w:eastAsia="仿宋" w:cs="仿宋"/>
          <w:color w:val="000000" w:themeColor="text1"/>
          <w:sz w:val="32"/>
          <w:szCs w:val="32"/>
          <w:lang w:eastAsia="zh-CN"/>
          <w14:textFill>
            <w14:solidFill>
              <w14:schemeClr w14:val="tx1"/>
            </w14:solidFill>
          </w14:textFill>
        </w:rPr>
        <w:t>》、《广东省建设领域工人工资支付分账管理暂行办法》、《广东省人民政府办公厅关于全面治理拖欠异地务工人员工资问题的实施意见》、《东莞市建设工程工人工资支付分账管理实施细则》和《关于调整东莞市建设工程动态工资的通知》等国家和省市有关法律法规、规定和意见，实行异地务工人员工资专用账户管理，实行建筑劳务用工实名制管理。</w:t>
      </w:r>
    </w:p>
    <w:p>
      <w:pPr>
        <w:keepNext w:val="0"/>
        <w:keepLines w:val="0"/>
        <w:pageBreakBefore w:val="0"/>
        <w:shd w:val="clear" w:color="auto" w:fill="FFFFFF"/>
        <w:kinsoku/>
        <w:overflowPunct/>
        <w:topLinePunct w:val="0"/>
        <w:autoSpaceDE/>
        <w:autoSpaceDN/>
        <w:bidi w:val="0"/>
        <w:adjustRightInd/>
        <w:snapToGrid/>
        <w:spacing w:after="0" w:line="360" w:lineRule="auto"/>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4）本项目严禁转包及违法分包。</w:t>
      </w:r>
    </w:p>
    <w:p>
      <w:pPr>
        <w:keepNext w:val="0"/>
        <w:keepLines w:val="0"/>
        <w:pageBreakBefore w:val="0"/>
        <w:kinsoku/>
        <w:overflowPunct/>
        <w:topLinePunct w:val="0"/>
        <w:autoSpaceDE/>
        <w:autoSpaceDN/>
        <w:bidi w:val="0"/>
        <w:spacing w:after="0" w:line="360" w:lineRule="auto"/>
        <w:ind w:firstLine="642" w:firstLineChars="200"/>
        <w:textAlignment w:val="auto"/>
        <w:rPr>
          <w:rFonts w:hint="eastAsia"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lang w:eastAsia="zh-CN"/>
          <w14:textFill>
            <w14:solidFill>
              <w14:schemeClr w14:val="tx1"/>
            </w14:solidFill>
          </w14:textFill>
        </w:rPr>
        <w:t>（</w:t>
      </w:r>
      <w:r>
        <w:rPr>
          <w:rFonts w:hint="eastAsia" w:ascii="仿宋" w:hAnsi="仿宋" w:eastAsia="仿宋" w:cs="仿宋"/>
          <w:b/>
          <w:color w:val="000000" w:themeColor="text1"/>
          <w:sz w:val="32"/>
          <w:szCs w:val="32"/>
          <w:lang w:val="en-US" w:eastAsia="zh-CN"/>
          <w14:textFill>
            <w14:solidFill>
              <w14:schemeClr w14:val="tx1"/>
            </w14:solidFill>
          </w14:textFill>
        </w:rPr>
        <w:t>二</w:t>
      </w:r>
      <w:r>
        <w:rPr>
          <w:rFonts w:hint="eastAsia" w:ascii="仿宋" w:hAnsi="仿宋" w:eastAsia="仿宋" w:cs="仿宋"/>
          <w:b/>
          <w:color w:val="000000" w:themeColor="text1"/>
          <w:sz w:val="32"/>
          <w:szCs w:val="32"/>
          <w:lang w:eastAsia="zh-CN"/>
          <w14:textFill>
            <w14:solidFill>
              <w14:schemeClr w14:val="tx1"/>
            </w14:solidFill>
          </w14:textFill>
        </w:rPr>
        <w:t>）</w:t>
      </w:r>
      <w:r>
        <w:rPr>
          <w:rFonts w:hint="eastAsia" w:ascii="仿宋" w:hAnsi="仿宋" w:eastAsia="仿宋" w:cs="仿宋"/>
          <w:b/>
          <w:color w:val="000000" w:themeColor="text1"/>
          <w:sz w:val="32"/>
          <w:szCs w:val="32"/>
          <w14:textFill>
            <w14:solidFill>
              <w14:schemeClr w14:val="tx1"/>
            </w14:solidFill>
          </w14:textFill>
        </w:rPr>
        <w:t>工程质量控制及技术要求</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本工程要求严格按照国家有关施工及验收规范、技术标准进行施工，符合国家颁发的有关质量验评标准，工程质量合格。</w:t>
      </w:r>
      <w:r>
        <w:rPr>
          <w:rFonts w:hint="eastAsia" w:ascii="仿宋" w:hAnsi="仿宋" w:eastAsia="仿宋" w:cs="仿宋"/>
          <w:color w:val="000000" w:themeColor="text1"/>
          <w:sz w:val="32"/>
          <w:szCs w:val="32"/>
          <w:lang w:eastAsia="zh-CN"/>
          <w14:textFill>
            <w14:solidFill>
              <w14:schemeClr w14:val="tx1"/>
            </w14:solidFill>
          </w14:textFill>
        </w:rPr>
        <w:t>施工单位</w:t>
      </w:r>
      <w:r>
        <w:rPr>
          <w:rFonts w:hint="eastAsia" w:ascii="仿宋" w:hAnsi="仿宋" w:eastAsia="仿宋" w:cs="仿宋"/>
          <w:color w:val="000000" w:themeColor="text1"/>
          <w:sz w:val="32"/>
          <w:szCs w:val="32"/>
          <w14:textFill>
            <w14:solidFill>
              <w14:schemeClr w14:val="tx1"/>
            </w14:solidFill>
          </w14:textFill>
        </w:rPr>
        <w:t>在施工中如果工程质量不符合设计要求和有关规定，</w:t>
      </w:r>
      <w:r>
        <w:rPr>
          <w:rFonts w:hint="eastAsia" w:ascii="仿宋" w:hAnsi="仿宋" w:eastAsia="仿宋" w:cs="仿宋"/>
          <w:color w:val="000000" w:themeColor="text1"/>
          <w:sz w:val="32"/>
          <w:szCs w:val="32"/>
          <w:lang w:eastAsia="zh-CN"/>
          <w14:textFill>
            <w14:solidFill>
              <w14:schemeClr w14:val="tx1"/>
            </w14:solidFill>
          </w14:textFill>
        </w:rPr>
        <w:t>采购人</w:t>
      </w:r>
      <w:r>
        <w:rPr>
          <w:rFonts w:hint="eastAsia" w:ascii="仿宋" w:hAnsi="仿宋" w:eastAsia="仿宋" w:cs="仿宋"/>
          <w:color w:val="000000" w:themeColor="text1"/>
          <w:sz w:val="32"/>
          <w:szCs w:val="32"/>
          <w14:textFill>
            <w14:solidFill>
              <w14:schemeClr w14:val="tx1"/>
            </w14:solidFill>
          </w14:textFill>
        </w:rPr>
        <w:t>要求停工和返工时，</w:t>
      </w:r>
      <w:r>
        <w:rPr>
          <w:rFonts w:hint="eastAsia" w:ascii="仿宋" w:hAnsi="仿宋" w:eastAsia="仿宋" w:cs="仿宋"/>
          <w:color w:val="000000" w:themeColor="text1"/>
          <w:sz w:val="32"/>
          <w:szCs w:val="32"/>
          <w:lang w:eastAsia="zh-CN"/>
          <w14:textFill>
            <w14:solidFill>
              <w14:schemeClr w14:val="tx1"/>
            </w14:solidFill>
          </w14:textFill>
        </w:rPr>
        <w:t>施工单位</w:t>
      </w:r>
      <w:r>
        <w:rPr>
          <w:rFonts w:hint="eastAsia" w:ascii="仿宋" w:hAnsi="仿宋" w:eastAsia="仿宋" w:cs="仿宋"/>
          <w:color w:val="000000" w:themeColor="text1"/>
          <w:sz w:val="32"/>
          <w:szCs w:val="32"/>
          <w14:textFill>
            <w14:solidFill>
              <w14:schemeClr w14:val="tx1"/>
            </w14:solidFill>
          </w14:textFill>
        </w:rPr>
        <w:t>必须执行，并承担由此产生的各种费用，工期不予顺延。</w:t>
      </w:r>
    </w:p>
    <w:p>
      <w:pPr>
        <w:keepNext w:val="0"/>
        <w:keepLines w:val="0"/>
        <w:pageBreakBefore w:val="0"/>
        <w:numPr>
          <w:ilvl w:val="0"/>
          <w:numId w:val="1"/>
        </w:numPr>
        <w:kinsoku/>
        <w:overflowPunct/>
        <w:topLinePunct w:val="0"/>
        <w:autoSpaceDE/>
        <w:autoSpaceDN/>
        <w:bidi w:val="0"/>
        <w:spacing w:after="0" w:line="360" w:lineRule="auto"/>
        <w:ind w:firstLine="642" w:firstLineChars="200"/>
        <w:textAlignment w:val="auto"/>
        <w:rPr>
          <w:rFonts w:hint="eastAsia"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使用材料要求</w:t>
      </w:r>
    </w:p>
    <w:p>
      <w:pPr>
        <w:keepNext w:val="0"/>
        <w:keepLines w:val="0"/>
        <w:pageBreakBefore w:val="0"/>
        <w:numPr>
          <w:ilvl w:val="0"/>
          <w:numId w:val="0"/>
        </w:numPr>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本工程使用的主要材料设备应附有出厂合格证明、试验报告，并符合国家相应的质量标准，须有法律效力的检测部门的检验报告等资料；严格按先试后用原则，并应提供至少一份副本给</w:t>
      </w:r>
      <w:r>
        <w:rPr>
          <w:rFonts w:hint="eastAsia" w:ascii="仿宋" w:hAnsi="仿宋" w:eastAsia="仿宋" w:cs="仿宋"/>
          <w:color w:val="000000" w:themeColor="text1"/>
          <w:sz w:val="32"/>
          <w:szCs w:val="32"/>
          <w:lang w:eastAsia="zh-CN"/>
          <w14:textFill>
            <w14:solidFill>
              <w14:schemeClr w14:val="tx1"/>
            </w14:solidFill>
          </w14:textFill>
        </w:rPr>
        <w:t>采购人</w:t>
      </w:r>
      <w:r>
        <w:rPr>
          <w:rFonts w:hint="eastAsia" w:ascii="仿宋" w:hAnsi="仿宋" w:eastAsia="仿宋" w:cs="仿宋"/>
          <w:color w:val="000000" w:themeColor="text1"/>
          <w:sz w:val="32"/>
          <w:szCs w:val="32"/>
          <w14:textFill>
            <w14:solidFill>
              <w14:schemeClr w14:val="tx1"/>
            </w14:solidFill>
          </w14:textFill>
        </w:rPr>
        <w:t>。如一方对材料设备有异议，应进行二次检验，如检验合格，检验费用由持有异议的一方负责，否则由采购方承担。本工程使用的由</w:t>
      </w:r>
      <w:r>
        <w:rPr>
          <w:rFonts w:hint="eastAsia" w:ascii="仿宋" w:hAnsi="仿宋" w:eastAsia="仿宋" w:cs="仿宋"/>
          <w:color w:val="000000" w:themeColor="text1"/>
          <w:sz w:val="32"/>
          <w:szCs w:val="32"/>
          <w:lang w:eastAsia="zh-CN"/>
          <w14:textFill>
            <w14:solidFill>
              <w14:schemeClr w14:val="tx1"/>
            </w14:solidFill>
          </w14:textFill>
        </w:rPr>
        <w:t>施工单位</w:t>
      </w:r>
      <w:r>
        <w:rPr>
          <w:rFonts w:hint="eastAsia" w:ascii="仿宋" w:hAnsi="仿宋" w:eastAsia="仿宋" w:cs="仿宋"/>
          <w:color w:val="000000" w:themeColor="text1"/>
          <w:sz w:val="32"/>
          <w:szCs w:val="32"/>
          <w14:textFill>
            <w14:solidFill>
              <w14:schemeClr w14:val="tx1"/>
            </w14:solidFill>
          </w14:textFill>
        </w:rPr>
        <w:t>采购的主要材料（包括安装工程使用的主要材料、设备）须具有出厂合格证明、试验报告，须有法律效力的检测部门的检验报告，并符合国家相应的质量标准，且提供不低于三家或以上的样板供</w:t>
      </w:r>
      <w:r>
        <w:rPr>
          <w:rFonts w:hint="eastAsia" w:ascii="仿宋" w:hAnsi="仿宋" w:eastAsia="仿宋" w:cs="仿宋"/>
          <w:color w:val="000000" w:themeColor="text1"/>
          <w:sz w:val="32"/>
          <w:szCs w:val="32"/>
          <w:lang w:eastAsia="zh-CN"/>
          <w14:textFill>
            <w14:solidFill>
              <w14:schemeClr w14:val="tx1"/>
            </w14:solidFill>
          </w14:textFill>
        </w:rPr>
        <w:t>采购人</w:t>
      </w:r>
      <w:r>
        <w:rPr>
          <w:rFonts w:hint="eastAsia" w:ascii="仿宋" w:hAnsi="仿宋" w:eastAsia="仿宋" w:cs="仿宋"/>
          <w:color w:val="000000" w:themeColor="text1"/>
          <w:sz w:val="32"/>
          <w:szCs w:val="32"/>
          <w14:textFill>
            <w14:solidFill>
              <w14:schemeClr w14:val="tx1"/>
            </w14:solidFill>
          </w14:textFill>
        </w:rPr>
        <w:t>选择，</w:t>
      </w:r>
      <w:r>
        <w:rPr>
          <w:rFonts w:hint="eastAsia" w:ascii="仿宋" w:hAnsi="仿宋" w:eastAsia="仿宋" w:cs="仿宋"/>
          <w:color w:val="000000" w:themeColor="text1"/>
          <w:sz w:val="32"/>
          <w:szCs w:val="32"/>
          <w:lang w:eastAsia="zh-CN"/>
          <w14:textFill>
            <w14:solidFill>
              <w14:schemeClr w14:val="tx1"/>
            </w14:solidFill>
          </w14:textFill>
        </w:rPr>
        <w:t>采购人</w:t>
      </w:r>
      <w:r>
        <w:rPr>
          <w:rFonts w:hint="eastAsia" w:ascii="仿宋" w:hAnsi="仿宋" w:eastAsia="仿宋" w:cs="仿宋"/>
          <w:color w:val="000000" w:themeColor="text1"/>
          <w:sz w:val="32"/>
          <w:szCs w:val="32"/>
          <w14:textFill>
            <w14:solidFill>
              <w14:schemeClr w14:val="tx1"/>
            </w14:solidFill>
          </w14:textFill>
        </w:rPr>
        <w:t>有权提出其他同等品牌或厂家，符合本工程施工质量要求的方可订货使用，如双方对工程材料选用品牌存在异议，可按《东莞地区建设工程材料（设备）厂商价格信息》里的品牌进行选择，否则</w:t>
      </w:r>
      <w:r>
        <w:rPr>
          <w:rFonts w:hint="eastAsia" w:ascii="仿宋" w:hAnsi="仿宋" w:eastAsia="仿宋" w:cs="仿宋"/>
          <w:color w:val="000000" w:themeColor="text1"/>
          <w:sz w:val="32"/>
          <w:szCs w:val="32"/>
          <w:lang w:eastAsia="zh-CN"/>
          <w14:textFill>
            <w14:solidFill>
              <w14:schemeClr w14:val="tx1"/>
            </w14:solidFill>
          </w14:textFill>
        </w:rPr>
        <w:t>采购人</w:t>
      </w:r>
      <w:r>
        <w:rPr>
          <w:rFonts w:hint="eastAsia" w:ascii="仿宋" w:hAnsi="仿宋" w:eastAsia="仿宋" w:cs="仿宋"/>
          <w:color w:val="000000" w:themeColor="text1"/>
          <w:sz w:val="32"/>
          <w:szCs w:val="32"/>
          <w14:textFill>
            <w14:solidFill>
              <w14:schemeClr w14:val="tx1"/>
            </w14:solidFill>
          </w14:textFill>
        </w:rPr>
        <w:t>有权拒用，并由</w:t>
      </w:r>
      <w:r>
        <w:rPr>
          <w:rFonts w:hint="eastAsia" w:ascii="仿宋" w:hAnsi="仿宋" w:eastAsia="仿宋" w:cs="仿宋"/>
          <w:color w:val="000000" w:themeColor="text1"/>
          <w:sz w:val="32"/>
          <w:szCs w:val="32"/>
          <w:lang w:eastAsia="zh-CN"/>
          <w14:textFill>
            <w14:solidFill>
              <w14:schemeClr w14:val="tx1"/>
            </w14:solidFill>
          </w14:textFill>
        </w:rPr>
        <w:t>施工单位</w:t>
      </w:r>
      <w:r>
        <w:rPr>
          <w:rFonts w:hint="eastAsia" w:ascii="仿宋" w:hAnsi="仿宋" w:eastAsia="仿宋" w:cs="仿宋"/>
          <w:color w:val="000000" w:themeColor="text1"/>
          <w:sz w:val="32"/>
          <w:szCs w:val="32"/>
          <w14:textFill>
            <w14:solidFill>
              <w14:schemeClr w14:val="tx1"/>
            </w14:solidFill>
          </w14:textFill>
        </w:rPr>
        <w:t>承担损失。施工中如果遇上需要更改图纸或设计变更增减工程量必须通过设计部门、</w:t>
      </w:r>
      <w:r>
        <w:rPr>
          <w:rFonts w:hint="eastAsia" w:ascii="仿宋" w:hAnsi="仿宋" w:eastAsia="仿宋" w:cs="仿宋"/>
          <w:color w:val="000000" w:themeColor="text1"/>
          <w:sz w:val="32"/>
          <w:szCs w:val="32"/>
          <w:lang w:eastAsia="zh-CN"/>
          <w14:textFill>
            <w14:solidFill>
              <w14:schemeClr w14:val="tx1"/>
            </w14:solidFill>
          </w14:textFill>
        </w:rPr>
        <w:t>采购人</w:t>
      </w:r>
      <w:r>
        <w:rPr>
          <w:rFonts w:hint="eastAsia" w:ascii="仿宋" w:hAnsi="仿宋" w:eastAsia="仿宋" w:cs="仿宋"/>
          <w:color w:val="000000" w:themeColor="text1"/>
          <w:sz w:val="32"/>
          <w:szCs w:val="32"/>
          <w14:textFill>
            <w14:solidFill>
              <w14:schemeClr w14:val="tx1"/>
            </w14:solidFill>
          </w14:textFill>
        </w:rPr>
        <w:t>的认可，否则不予认可</w:t>
      </w:r>
    </w:p>
    <w:p>
      <w:pPr>
        <w:keepNext w:val="0"/>
        <w:keepLines w:val="0"/>
        <w:pageBreakBefore w:val="0"/>
        <w:kinsoku/>
        <w:overflowPunct/>
        <w:topLinePunct w:val="0"/>
        <w:autoSpaceDE/>
        <w:autoSpaceDN/>
        <w:bidi w:val="0"/>
        <w:spacing w:after="0" w:line="360" w:lineRule="auto"/>
        <w:ind w:firstLine="642" w:firstLineChars="200"/>
        <w:textAlignment w:val="auto"/>
        <w:rPr>
          <w:rFonts w:hint="eastAsia" w:ascii="仿宋" w:hAnsi="仿宋" w:eastAsia="仿宋" w:cs="仿宋"/>
          <w:b/>
          <w:color w:val="000000" w:themeColor="text1"/>
          <w:sz w:val="32"/>
          <w:szCs w:val="32"/>
          <w:highlight w:val="yellow"/>
          <w:lang w:eastAsia="zh-CN"/>
          <w14:textFill>
            <w14:solidFill>
              <w14:schemeClr w14:val="tx1"/>
            </w14:solidFill>
          </w14:textFill>
        </w:rPr>
      </w:pPr>
      <w:r>
        <w:rPr>
          <w:rFonts w:hint="eastAsia" w:ascii="仿宋" w:hAnsi="仿宋" w:eastAsia="仿宋" w:cs="仿宋"/>
          <w:b/>
          <w:color w:val="000000" w:themeColor="text1"/>
          <w:sz w:val="32"/>
          <w:szCs w:val="32"/>
          <w:lang w:eastAsia="zh-CN"/>
          <w14:textFill>
            <w14:solidFill>
              <w14:schemeClr w14:val="tx1"/>
            </w14:solidFill>
          </w14:textFill>
        </w:rPr>
        <w:t>（</w:t>
      </w:r>
      <w:r>
        <w:rPr>
          <w:rFonts w:hint="eastAsia" w:ascii="仿宋" w:hAnsi="仿宋" w:eastAsia="仿宋" w:cs="仿宋"/>
          <w:b/>
          <w:color w:val="000000" w:themeColor="text1"/>
          <w:sz w:val="32"/>
          <w:szCs w:val="32"/>
          <w:lang w:val="en-US" w:eastAsia="zh-CN"/>
          <w14:textFill>
            <w14:solidFill>
              <w14:schemeClr w14:val="tx1"/>
            </w14:solidFill>
          </w14:textFill>
        </w:rPr>
        <w:t>四</w:t>
      </w:r>
      <w:r>
        <w:rPr>
          <w:rFonts w:hint="eastAsia" w:ascii="仿宋" w:hAnsi="仿宋" w:eastAsia="仿宋" w:cs="仿宋"/>
          <w:b/>
          <w:color w:val="000000" w:themeColor="text1"/>
          <w:sz w:val="32"/>
          <w:szCs w:val="32"/>
          <w:lang w:eastAsia="zh-CN"/>
          <w14:textFill>
            <w14:solidFill>
              <w14:schemeClr w14:val="tx1"/>
            </w14:solidFill>
          </w14:textFill>
        </w:rPr>
        <w:t>）</w:t>
      </w:r>
      <w:r>
        <w:rPr>
          <w:rFonts w:hint="eastAsia" w:ascii="仿宋" w:hAnsi="仿宋" w:eastAsia="仿宋" w:cs="仿宋"/>
          <w:b/>
          <w:color w:val="000000" w:themeColor="text1"/>
          <w:sz w:val="32"/>
          <w:szCs w:val="32"/>
          <w14:textFill>
            <w14:solidFill>
              <w14:schemeClr w14:val="tx1"/>
            </w14:solidFill>
          </w14:textFill>
        </w:rPr>
        <w:t>施工条件</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本工程施工用水、用电由</w:t>
      </w:r>
      <w:r>
        <w:rPr>
          <w:rFonts w:hint="eastAsia" w:ascii="仿宋" w:hAnsi="仿宋" w:eastAsia="仿宋" w:cs="仿宋"/>
          <w:color w:val="000000" w:themeColor="text1"/>
          <w:sz w:val="32"/>
          <w:szCs w:val="32"/>
          <w:lang w:eastAsia="zh-CN"/>
          <w14:textFill>
            <w14:solidFill>
              <w14:schemeClr w14:val="tx1"/>
            </w14:solidFill>
          </w14:textFill>
        </w:rPr>
        <w:t>采购人</w:t>
      </w:r>
      <w:r>
        <w:rPr>
          <w:rFonts w:hint="eastAsia" w:ascii="仿宋" w:hAnsi="仿宋" w:eastAsia="仿宋" w:cs="仿宋"/>
          <w:color w:val="000000" w:themeColor="text1"/>
          <w:sz w:val="32"/>
          <w:szCs w:val="32"/>
          <w14:textFill>
            <w14:solidFill>
              <w14:schemeClr w14:val="tx1"/>
            </w14:solidFill>
          </w14:textFill>
        </w:rPr>
        <w:t>提供驳接点，要求</w:t>
      </w:r>
      <w:r>
        <w:rPr>
          <w:rFonts w:hint="eastAsia" w:ascii="仿宋" w:hAnsi="仿宋" w:eastAsia="仿宋" w:cs="仿宋"/>
          <w:color w:val="000000" w:themeColor="text1"/>
          <w:sz w:val="32"/>
          <w:szCs w:val="32"/>
          <w:lang w:eastAsia="zh-CN"/>
          <w14:textFill>
            <w14:solidFill>
              <w14:schemeClr w14:val="tx1"/>
            </w14:solidFill>
          </w14:textFill>
        </w:rPr>
        <w:t>施工单位</w:t>
      </w:r>
      <w:r>
        <w:rPr>
          <w:rFonts w:hint="eastAsia" w:ascii="仿宋" w:hAnsi="仿宋" w:eastAsia="仿宋" w:cs="仿宋"/>
          <w:color w:val="000000" w:themeColor="text1"/>
          <w:sz w:val="32"/>
          <w:szCs w:val="32"/>
          <w14:textFill>
            <w14:solidFill>
              <w14:schemeClr w14:val="tx1"/>
            </w14:solidFill>
          </w14:textFill>
        </w:rPr>
        <w:t>自行解决施工用水、用电的管线</w:t>
      </w:r>
      <w:r>
        <w:rPr>
          <w:rFonts w:hint="eastAsia" w:ascii="仿宋" w:hAnsi="仿宋" w:eastAsia="仿宋" w:cs="仿宋"/>
          <w:color w:val="000000" w:themeColor="text1"/>
          <w:sz w:val="32"/>
          <w:szCs w:val="32"/>
          <w:lang w:eastAsia="zh-CN"/>
          <w14:textFill>
            <w14:solidFill>
              <w14:schemeClr w14:val="tx1"/>
            </w14:solidFill>
          </w14:textFill>
        </w:rPr>
        <w:t>布置及</w:t>
      </w:r>
      <w:r>
        <w:rPr>
          <w:rFonts w:hint="eastAsia" w:ascii="仿宋" w:hAnsi="仿宋" w:eastAsia="仿宋" w:cs="仿宋"/>
          <w:color w:val="000000" w:themeColor="text1"/>
          <w:sz w:val="32"/>
          <w:szCs w:val="32"/>
          <w14:textFill>
            <w14:solidFill>
              <w14:schemeClr w14:val="tx1"/>
            </w14:solidFill>
          </w14:textFill>
        </w:rPr>
        <w:t>安装独立的施工用水表、电表，按水表、电表实际用量</w:t>
      </w:r>
      <w:r>
        <w:rPr>
          <w:rFonts w:hint="eastAsia" w:ascii="仿宋" w:hAnsi="仿宋" w:eastAsia="仿宋" w:cs="仿宋"/>
          <w:color w:val="000000" w:themeColor="text1"/>
          <w:sz w:val="32"/>
          <w:szCs w:val="32"/>
          <w:lang w:eastAsia="zh-CN"/>
          <w14:textFill>
            <w14:solidFill>
              <w14:schemeClr w14:val="tx1"/>
            </w14:solidFill>
          </w14:textFill>
        </w:rPr>
        <w:t>缴纳相关费用（水费</w:t>
      </w:r>
      <w:r>
        <w:rPr>
          <w:rFonts w:hint="eastAsia" w:ascii="仿宋" w:hAnsi="仿宋" w:eastAsia="仿宋" w:cs="仿宋"/>
          <w:color w:val="000000" w:themeColor="text1"/>
          <w:sz w:val="32"/>
          <w:szCs w:val="32"/>
          <w:lang w:val="en-US" w:eastAsia="zh-CN"/>
          <w14:textFill>
            <w14:solidFill>
              <w14:schemeClr w14:val="tx1"/>
            </w14:solidFill>
          </w14:textFill>
        </w:rPr>
        <w:t>3.48元/m³、电费1.2元/千瓦时</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水、电费用须每月</w:t>
      </w:r>
      <w:r>
        <w:rPr>
          <w:rFonts w:hint="eastAsia" w:ascii="仿宋" w:hAnsi="仿宋" w:eastAsia="仿宋" w:cs="仿宋"/>
          <w:color w:val="000000" w:themeColor="text1"/>
          <w:sz w:val="32"/>
          <w:szCs w:val="32"/>
          <w:lang w:val="en-US" w:eastAsia="zh-CN"/>
          <w14:textFill>
            <w14:solidFill>
              <w14:schemeClr w14:val="tx1"/>
            </w14:solidFill>
          </w14:textFill>
        </w:rPr>
        <w:t>10日前结清上月费用（工期不足一个月的，水电费于项目结算款支付前结清）如逾期缴纳的，按相关部门滞纳金收取标准，收取滞纳金。</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w:t>
      </w:r>
      <w:r>
        <w:rPr>
          <w:rFonts w:hint="eastAsia" w:ascii="仿宋" w:hAnsi="仿宋" w:eastAsia="仿宋" w:cs="仿宋"/>
          <w:color w:val="000000" w:themeColor="text1"/>
          <w:sz w:val="32"/>
          <w:szCs w:val="32"/>
          <w14:textFill>
            <w14:solidFill>
              <w14:schemeClr w14:val="tx1"/>
            </w14:solidFill>
          </w14:textFill>
        </w:rPr>
        <w:t>施工期间</w:t>
      </w:r>
      <w:r>
        <w:rPr>
          <w:rFonts w:hint="eastAsia" w:ascii="仿宋" w:hAnsi="仿宋" w:eastAsia="仿宋" w:cs="仿宋"/>
          <w:color w:val="000000" w:themeColor="text1"/>
          <w:sz w:val="32"/>
          <w:szCs w:val="32"/>
          <w:lang w:eastAsia="zh-CN"/>
          <w14:textFill>
            <w14:solidFill>
              <w14:schemeClr w14:val="tx1"/>
            </w14:solidFill>
          </w14:textFill>
        </w:rPr>
        <w:t>施工单位</w:t>
      </w:r>
      <w:r>
        <w:rPr>
          <w:rFonts w:hint="eastAsia" w:ascii="仿宋" w:hAnsi="仿宋" w:eastAsia="仿宋" w:cs="仿宋"/>
          <w:color w:val="000000" w:themeColor="text1"/>
          <w:sz w:val="32"/>
          <w:szCs w:val="32"/>
          <w14:textFill>
            <w14:solidFill>
              <w14:schemeClr w14:val="tx1"/>
            </w14:solidFill>
          </w14:textFill>
        </w:rPr>
        <w:t>必须保证场地和通道的清洁卫生，搬离室外的建筑垃圾必须做到当日清运，并且不能影响</w:t>
      </w:r>
      <w:r>
        <w:rPr>
          <w:rFonts w:hint="eastAsia" w:ascii="仿宋" w:hAnsi="仿宋" w:eastAsia="仿宋" w:cs="仿宋"/>
          <w:color w:val="000000" w:themeColor="text1"/>
          <w:sz w:val="32"/>
          <w:szCs w:val="32"/>
          <w:lang w:val="en-US" w:eastAsia="zh-CN"/>
          <w14:textFill>
            <w14:solidFill>
              <w14:schemeClr w14:val="tx1"/>
            </w14:solidFill>
          </w14:textFill>
        </w:rPr>
        <w:t>周边</w:t>
      </w:r>
      <w:r>
        <w:rPr>
          <w:rFonts w:hint="eastAsia" w:ascii="仿宋" w:hAnsi="仿宋" w:eastAsia="仿宋" w:cs="仿宋"/>
          <w:color w:val="000000" w:themeColor="text1"/>
          <w:sz w:val="32"/>
          <w:szCs w:val="32"/>
          <w14:textFill>
            <w14:solidFill>
              <w14:schemeClr w14:val="tx1"/>
            </w14:solidFill>
          </w14:textFill>
        </w:rPr>
        <w:t>人员的休息，所有妨碍施工物品需采取保护措施，施工完成后恢复原貌。</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lang w:eastAsia="zh-CN"/>
          <w14:textFill>
            <w14:solidFill>
              <w14:schemeClr w14:val="tx1"/>
            </w14:solidFill>
          </w14:textFill>
        </w:rPr>
        <w:t>施工单位</w:t>
      </w:r>
      <w:r>
        <w:rPr>
          <w:rFonts w:hint="eastAsia" w:ascii="仿宋" w:hAnsi="仿宋" w:eastAsia="仿宋" w:cs="仿宋"/>
          <w:color w:val="000000" w:themeColor="text1"/>
          <w:sz w:val="32"/>
          <w:szCs w:val="32"/>
          <w14:textFill>
            <w14:solidFill>
              <w14:schemeClr w14:val="tx1"/>
            </w14:solidFill>
          </w14:textFill>
        </w:rPr>
        <w:t>需负责室内物件的搬离和设备及物料的保护，并对不能拆除搬离等物件（例如监控头等）施工前需进行保护或隔离，本项已在措施费中考虑，不另行计费。</w:t>
      </w:r>
      <w:ins w:id="0" w:author="薛小雄" w:date="2022-06-10T10:55:30Z">
        <w:r>
          <w:rPr>
            <w:rFonts w:hint="eastAsia" w:ascii="仿宋" w:hAnsi="仿宋" w:eastAsia="仿宋" w:cs="仿宋"/>
            <w:color w:val="000000" w:themeColor="text1"/>
            <w:sz w:val="32"/>
            <w:szCs w:val="32"/>
            <w:lang w:val="en-US" w:eastAsia="zh-CN"/>
            <w14:textFill>
              <w14:solidFill>
                <w14:schemeClr w14:val="tx1"/>
              </w14:solidFill>
            </w14:textFill>
          </w:rPr>
          <w:t xml:space="preserve"> </w:t>
        </w:r>
      </w:ins>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施工工棚等临时设施由</w:t>
      </w:r>
      <w:r>
        <w:rPr>
          <w:rFonts w:hint="eastAsia" w:ascii="仿宋" w:hAnsi="仿宋" w:eastAsia="仿宋" w:cs="仿宋"/>
          <w:color w:val="000000" w:themeColor="text1"/>
          <w:sz w:val="32"/>
          <w:szCs w:val="32"/>
          <w:lang w:eastAsia="zh-CN"/>
          <w14:textFill>
            <w14:solidFill>
              <w14:schemeClr w14:val="tx1"/>
            </w14:solidFill>
          </w14:textFill>
        </w:rPr>
        <w:t>成交</w:t>
      </w:r>
      <w:r>
        <w:rPr>
          <w:rFonts w:hint="eastAsia" w:ascii="仿宋" w:hAnsi="仿宋" w:eastAsia="仿宋" w:cs="仿宋"/>
          <w:color w:val="000000" w:themeColor="text1"/>
          <w:sz w:val="32"/>
          <w:szCs w:val="32"/>
          <w14:textFill>
            <w14:solidFill>
              <w14:schemeClr w14:val="tx1"/>
            </w14:solidFill>
          </w14:textFill>
        </w:rPr>
        <w:t>单位在监狱外自行负责，要求整洁美观，符合</w:t>
      </w:r>
      <w:r>
        <w:rPr>
          <w:rFonts w:hint="eastAsia" w:ascii="仿宋" w:hAnsi="仿宋" w:eastAsia="仿宋" w:cs="仿宋"/>
          <w:color w:val="000000" w:themeColor="text1"/>
          <w:sz w:val="32"/>
          <w:szCs w:val="32"/>
          <w:lang w:val="en-US" w:eastAsia="zh-CN"/>
          <w14:textFill>
            <w14:solidFill>
              <w14:schemeClr w14:val="tx1"/>
            </w14:solidFill>
          </w14:textFill>
        </w:rPr>
        <w:t>东莞</w:t>
      </w:r>
      <w:r>
        <w:rPr>
          <w:rFonts w:hint="eastAsia" w:ascii="仿宋" w:hAnsi="仿宋" w:eastAsia="仿宋" w:cs="仿宋"/>
          <w:color w:val="000000" w:themeColor="text1"/>
          <w:sz w:val="32"/>
          <w:szCs w:val="32"/>
          <w14:textFill>
            <w14:solidFill>
              <w14:schemeClr w14:val="tx1"/>
            </w14:solidFill>
          </w14:textFill>
        </w:rPr>
        <w:t>市文明施工有关规定。</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5.</w:t>
      </w:r>
      <w:r>
        <w:rPr>
          <w:rFonts w:hint="eastAsia" w:ascii="仿宋" w:hAnsi="仿宋" w:eastAsia="仿宋" w:cs="仿宋"/>
          <w:color w:val="000000" w:themeColor="text1"/>
          <w:sz w:val="32"/>
          <w:szCs w:val="32"/>
          <w:lang w:eastAsia="zh-CN"/>
          <w14:textFill>
            <w14:solidFill>
              <w14:schemeClr w14:val="tx1"/>
            </w14:solidFill>
          </w14:textFill>
        </w:rPr>
        <w:t>施工单位</w:t>
      </w:r>
      <w:r>
        <w:rPr>
          <w:rFonts w:hint="eastAsia" w:ascii="仿宋" w:hAnsi="仿宋" w:eastAsia="仿宋" w:cs="仿宋"/>
          <w:color w:val="000000" w:themeColor="text1"/>
          <w:sz w:val="32"/>
          <w:szCs w:val="32"/>
          <w14:textFill>
            <w14:solidFill>
              <w14:schemeClr w14:val="tx1"/>
            </w14:solidFill>
          </w14:textFill>
        </w:rPr>
        <w:t>要保证施工现场内文明整洁和施工安全问题，施工时间及人员管理必须服从</w:t>
      </w:r>
      <w:r>
        <w:rPr>
          <w:rFonts w:hint="eastAsia" w:ascii="仿宋" w:hAnsi="仿宋" w:eastAsia="仿宋" w:cs="仿宋"/>
          <w:color w:val="000000" w:themeColor="text1"/>
          <w:sz w:val="32"/>
          <w:szCs w:val="32"/>
          <w:lang w:eastAsia="zh-CN"/>
          <w14:textFill>
            <w14:solidFill>
              <w14:schemeClr w14:val="tx1"/>
            </w14:solidFill>
          </w14:textFill>
        </w:rPr>
        <w:t>采购人</w:t>
      </w:r>
      <w:r>
        <w:rPr>
          <w:rFonts w:hint="eastAsia" w:ascii="仿宋" w:hAnsi="仿宋" w:eastAsia="仿宋" w:cs="仿宋"/>
          <w:color w:val="000000" w:themeColor="text1"/>
          <w:sz w:val="32"/>
          <w:szCs w:val="32"/>
          <w14:textFill>
            <w14:solidFill>
              <w14:schemeClr w14:val="tx1"/>
            </w14:solidFill>
          </w14:textFill>
        </w:rPr>
        <w:t>统一要求。</w:t>
      </w:r>
    </w:p>
    <w:p>
      <w:pPr>
        <w:keepNext w:val="0"/>
        <w:keepLines w:val="0"/>
        <w:pageBreakBefore w:val="0"/>
        <w:kinsoku/>
        <w:overflowPunct/>
        <w:topLinePunct w:val="0"/>
        <w:autoSpaceDE/>
        <w:autoSpaceDN/>
        <w:bidi w:val="0"/>
        <w:spacing w:after="0" w:line="360" w:lineRule="auto"/>
        <w:ind w:firstLine="642" w:firstLineChars="200"/>
        <w:textAlignment w:val="auto"/>
        <w:rPr>
          <w:rFonts w:hint="eastAsia"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lang w:eastAsia="zh-CN"/>
          <w14:textFill>
            <w14:solidFill>
              <w14:schemeClr w14:val="tx1"/>
            </w14:solidFill>
          </w14:textFill>
        </w:rPr>
        <w:t>（</w:t>
      </w:r>
      <w:r>
        <w:rPr>
          <w:rFonts w:hint="eastAsia" w:ascii="仿宋" w:hAnsi="仿宋" w:eastAsia="仿宋" w:cs="仿宋"/>
          <w:b/>
          <w:color w:val="000000" w:themeColor="text1"/>
          <w:sz w:val="32"/>
          <w:szCs w:val="32"/>
          <w:lang w:val="en-US" w:eastAsia="zh-CN"/>
          <w14:textFill>
            <w14:solidFill>
              <w14:schemeClr w14:val="tx1"/>
            </w14:solidFill>
          </w14:textFill>
        </w:rPr>
        <w:t>五</w:t>
      </w:r>
      <w:r>
        <w:rPr>
          <w:rFonts w:hint="eastAsia" w:ascii="仿宋" w:hAnsi="仿宋" w:eastAsia="仿宋" w:cs="仿宋"/>
          <w:b/>
          <w:color w:val="000000" w:themeColor="text1"/>
          <w:sz w:val="32"/>
          <w:szCs w:val="32"/>
          <w:lang w:eastAsia="zh-CN"/>
          <w14:textFill>
            <w14:solidFill>
              <w14:schemeClr w14:val="tx1"/>
            </w14:solidFill>
          </w14:textFill>
        </w:rPr>
        <w:t>）</w:t>
      </w:r>
      <w:r>
        <w:rPr>
          <w:rFonts w:hint="eastAsia" w:ascii="仿宋" w:hAnsi="仿宋" w:eastAsia="仿宋" w:cs="仿宋"/>
          <w:b/>
          <w:color w:val="000000" w:themeColor="text1"/>
          <w:sz w:val="32"/>
          <w:szCs w:val="32"/>
          <w14:textFill>
            <w14:solidFill>
              <w14:schemeClr w14:val="tx1"/>
            </w14:solidFill>
          </w14:textFill>
        </w:rPr>
        <w:t>监狱</w:t>
      </w:r>
      <w:r>
        <w:rPr>
          <w:rFonts w:hint="eastAsia" w:ascii="仿宋" w:hAnsi="仿宋" w:eastAsia="仿宋" w:cs="仿宋"/>
          <w:b/>
          <w:color w:val="000000" w:themeColor="text1"/>
          <w:sz w:val="32"/>
          <w:szCs w:val="32"/>
          <w:lang w:val="en-US" w:eastAsia="zh-CN"/>
          <w14:textFill>
            <w14:solidFill>
              <w14:schemeClr w14:val="tx1"/>
            </w14:solidFill>
          </w14:textFill>
        </w:rPr>
        <w:t>管理</w:t>
      </w:r>
      <w:r>
        <w:rPr>
          <w:rFonts w:hint="eastAsia" w:ascii="仿宋" w:hAnsi="仿宋" w:eastAsia="仿宋" w:cs="仿宋"/>
          <w:b/>
          <w:color w:val="000000" w:themeColor="text1"/>
          <w:sz w:val="32"/>
          <w:szCs w:val="32"/>
          <w14:textFill>
            <w14:solidFill>
              <w14:schemeClr w14:val="tx1"/>
            </w14:solidFill>
          </w14:textFill>
        </w:rPr>
        <w:t>要求</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highlight w:val="none"/>
          <w:u w:val="single"/>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lang w:eastAsia="zh-CN"/>
          <w14:textFill>
            <w14:solidFill>
              <w14:schemeClr w14:val="tx1"/>
            </w14:solidFill>
          </w14:textFill>
        </w:rPr>
        <w:t>施工单位</w:t>
      </w:r>
      <w:r>
        <w:rPr>
          <w:rFonts w:hint="eastAsia" w:ascii="仿宋" w:hAnsi="仿宋" w:eastAsia="仿宋" w:cs="仿宋"/>
          <w:color w:val="000000" w:themeColor="text1"/>
          <w:sz w:val="32"/>
          <w:szCs w:val="32"/>
          <w14:textFill>
            <w14:solidFill>
              <w14:schemeClr w14:val="tx1"/>
            </w14:solidFill>
          </w14:textFill>
        </w:rPr>
        <w:t>的施工人员必须严格遵守监狱相关保密规定，不得对项目以及采购人的其他建筑、场地、事项等进行拍照、录视频等行为</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如发现</w:t>
      </w:r>
      <w:r>
        <w:rPr>
          <w:rFonts w:hint="eastAsia" w:ascii="仿宋" w:hAnsi="仿宋" w:eastAsia="仿宋" w:cs="仿宋"/>
          <w:color w:val="000000" w:themeColor="text1"/>
          <w:sz w:val="32"/>
          <w:szCs w:val="32"/>
          <w:lang w:eastAsia="zh-CN"/>
          <w14:textFill>
            <w14:solidFill>
              <w14:schemeClr w14:val="tx1"/>
            </w14:solidFill>
          </w14:textFill>
        </w:rPr>
        <w:t>施工单位</w:t>
      </w:r>
      <w:r>
        <w:rPr>
          <w:rFonts w:hint="eastAsia" w:ascii="仿宋" w:hAnsi="仿宋" w:eastAsia="仿宋" w:cs="仿宋"/>
          <w:color w:val="000000" w:themeColor="text1"/>
          <w:sz w:val="32"/>
          <w:szCs w:val="32"/>
          <w:lang w:val="en-US" w:eastAsia="zh-CN"/>
          <w14:textFill>
            <w14:solidFill>
              <w14:schemeClr w14:val="tx1"/>
            </w14:solidFill>
          </w14:textFill>
        </w:rPr>
        <w:t>及其工作人员</w:t>
      </w:r>
      <w:r>
        <w:rPr>
          <w:rFonts w:hint="eastAsia" w:ascii="仿宋" w:hAnsi="仿宋" w:eastAsia="仿宋" w:cs="仿宋"/>
          <w:color w:val="000000" w:themeColor="text1"/>
          <w:sz w:val="32"/>
          <w:szCs w:val="32"/>
          <w14:textFill>
            <w14:solidFill>
              <w14:schemeClr w14:val="tx1"/>
            </w14:solidFill>
          </w14:textFill>
        </w:rPr>
        <w:t>违反监狱</w:t>
      </w:r>
      <w:r>
        <w:rPr>
          <w:rFonts w:hint="eastAsia" w:ascii="仿宋" w:hAnsi="仿宋" w:eastAsia="仿宋" w:cs="仿宋"/>
          <w:color w:val="000000" w:themeColor="text1"/>
          <w:sz w:val="32"/>
          <w:szCs w:val="32"/>
          <w:lang w:eastAsia="zh-CN"/>
          <w14:textFill>
            <w14:solidFill>
              <w14:schemeClr w14:val="tx1"/>
            </w14:solidFill>
          </w14:textFill>
        </w:rPr>
        <w:t>或武警</w:t>
      </w:r>
      <w:r>
        <w:rPr>
          <w:rFonts w:hint="eastAsia" w:ascii="仿宋" w:hAnsi="仿宋" w:eastAsia="仿宋" w:cs="仿宋"/>
          <w:color w:val="000000" w:themeColor="text1"/>
          <w:sz w:val="32"/>
          <w:szCs w:val="32"/>
          <w14:textFill>
            <w14:solidFill>
              <w14:schemeClr w14:val="tx1"/>
            </w14:solidFill>
          </w14:textFill>
        </w:rPr>
        <w:t>管理</w:t>
      </w:r>
      <w:r>
        <w:rPr>
          <w:rFonts w:hint="eastAsia" w:ascii="仿宋" w:hAnsi="仿宋" w:eastAsia="仿宋" w:cs="仿宋"/>
          <w:color w:val="000000" w:themeColor="text1"/>
          <w:sz w:val="32"/>
          <w:szCs w:val="32"/>
          <w:lang w:val="en-US" w:eastAsia="zh-CN"/>
          <w14:textFill>
            <w14:solidFill>
              <w14:schemeClr w14:val="tx1"/>
            </w14:solidFill>
          </w14:textFill>
        </w:rPr>
        <w:t>规定</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highlight w:val="none"/>
          <w:u w:val="single"/>
          <w14:textFill>
            <w14:solidFill>
              <w14:schemeClr w14:val="tx1"/>
            </w14:solidFill>
          </w14:textFill>
        </w:rPr>
        <w:t>采购人有权</w:t>
      </w:r>
      <w:r>
        <w:rPr>
          <w:rFonts w:hint="eastAsia" w:ascii="仿宋" w:hAnsi="仿宋" w:eastAsia="仿宋" w:cs="仿宋"/>
          <w:color w:val="000000" w:themeColor="text1"/>
          <w:sz w:val="32"/>
          <w:szCs w:val="32"/>
          <w:highlight w:val="none"/>
          <w:u w:val="single"/>
          <w:lang w:val="en-US" w:eastAsia="zh-CN"/>
          <w14:textFill>
            <w14:solidFill>
              <w14:schemeClr w14:val="tx1"/>
            </w14:solidFill>
          </w14:textFill>
        </w:rPr>
        <w:t>终止</w:t>
      </w:r>
      <w:r>
        <w:rPr>
          <w:rFonts w:hint="eastAsia" w:ascii="仿宋" w:hAnsi="仿宋" w:eastAsia="仿宋" w:cs="仿宋"/>
          <w:color w:val="000000" w:themeColor="text1"/>
          <w:sz w:val="32"/>
          <w:szCs w:val="32"/>
          <w:highlight w:val="none"/>
          <w:u w:val="single"/>
          <w:lang w:eastAsia="zh-CN"/>
          <w14:textFill>
            <w14:solidFill>
              <w14:schemeClr w14:val="tx1"/>
            </w14:solidFill>
          </w14:textFill>
        </w:rPr>
        <w:t>合同，</w:t>
      </w:r>
      <w:r>
        <w:rPr>
          <w:rFonts w:hint="eastAsia" w:ascii="仿宋" w:hAnsi="仿宋" w:eastAsia="仿宋" w:cs="仿宋"/>
          <w:color w:val="000000" w:themeColor="text1"/>
          <w:sz w:val="32"/>
          <w:szCs w:val="32"/>
          <w:highlight w:val="none"/>
          <w:u w:val="single"/>
          <w14:textFill>
            <w14:solidFill>
              <w14:schemeClr w14:val="tx1"/>
            </w14:solidFill>
          </w14:textFill>
        </w:rPr>
        <w:t>重新选定</w:t>
      </w:r>
      <w:r>
        <w:rPr>
          <w:rFonts w:hint="eastAsia" w:ascii="仿宋" w:hAnsi="仿宋" w:eastAsia="仿宋" w:cs="仿宋"/>
          <w:color w:val="000000" w:themeColor="text1"/>
          <w:sz w:val="32"/>
          <w:szCs w:val="32"/>
          <w:highlight w:val="none"/>
          <w:u w:val="single"/>
          <w:lang w:eastAsia="zh-CN"/>
          <w14:textFill>
            <w14:solidFill>
              <w14:schemeClr w14:val="tx1"/>
            </w14:solidFill>
          </w14:textFill>
        </w:rPr>
        <w:t>成交施工单位</w:t>
      </w:r>
      <w:r>
        <w:rPr>
          <w:rFonts w:hint="eastAsia" w:ascii="仿宋" w:hAnsi="仿宋" w:eastAsia="仿宋" w:cs="仿宋"/>
          <w:color w:val="000000" w:themeColor="text1"/>
          <w:sz w:val="32"/>
          <w:szCs w:val="32"/>
          <w:highlight w:val="none"/>
          <w:u w:val="single"/>
          <w14:textFill>
            <w14:solidFill>
              <w14:schemeClr w14:val="tx1"/>
            </w14:solidFill>
          </w14:textFill>
        </w:rPr>
        <w:t>，</w:t>
      </w:r>
      <w:r>
        <w:rPr>
          <w:rFonts w:hint="eastAsia" w:ascii="仿宋" w:hAnsi="仿宋" w:eastAsia="仿宋" w:cs="仿宋"/>
          <w:color w:val="000000" w:themeColor="text1"/>
          <w:sz w:val="32"/>
          <w:szCs w:val="32"/>
          <w:highlight w:val="none"/>
          <w:u w:val="single"/>
          <w:lang w:eastAsia="zh-CN"/>
          <w14:textFill>
            <w14:solidFill>
              <w14:schemeClr w14:val="tx1"/>
            </w14:solidFill>
          </w14:textFill>
        </w:rPr>
        <w:t>履约保证金不予退回，</w:t>
      </w:r>
      <w:r>
        <w:rPr>
          <w:rFonts w:hint="eastAsia" w:ascii="仿宋" w:hAnsi="仿宋" w:eastAsia="仿宋" w:cs="仿宋"/>
          <w:color w:val="000000" w:themeColor="text1"/>
          <w:sz w:val="32"/>
          <w:szCs w:val="32"/>
          <w:highlight w:val="none"/>
          <w:u w:val="single"/>
          <w14:textFill>
            <w14:solidFill>
              <w14:schemeClr w14:val="tx1"/>
            </w14:solidFill>
          </w14:textFill>
        </w:rPr>
        <w:t>并追究</w:t>
      </w:r>
      <w:r>
        <w:rPr>
          <w:rFonts w:hint="eastAsia" w:ascii="仿宋" w:hAnsi="仿宋" w:eastAsia="仿宋" w:cs="仿宋"/>
          <w:color w:val="000000" w:themeColor="text1"/>
          <w:sz w:val="32"/>
          <w:szCs w:val="32"/>
          <w:highlight w:val="none"/>
          <w:u w:val="single"/>
          <w:lang w:eastAsia="zh-CN"/>
          <w14:textFill>
            <w14:solidFill>
              <w14:schemeClr w14:val="tx1"/>
            </w14:solidFill>
          </w14:textFill>
        </w:rPr>
        <w:t>施工单位</w:t>
      </w:r>
      <w:r>
        <w:rPr>
          <w:rFonts w:hint="eastAsia" w:ascii="仿宋" w:hAnsi="仿宋" w:eastAsia="仿宋" w:cs="仿宋"/>
          <w:color w:val="000000" w:themeColor="text1"/>
          <w:sz w:val="32"/>
          <w:szCs w:val="32"/>
          <w:highlight w:val="none"/>
          <w:u w:val="single"/>
          <w14:textFill>
            <w14:solidFill>
              <w14:schemeClr w14:val="tx1"/>
            </w14:solidFill>
          </w14:textFill>
        </w:rPr>
        <w:t>责任。</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2.施工单位必须配合项目施工时间要求。</w:t>
      </w:r>
    </w:p>
    <w:p>
      <w:pPr>
        <w:keepNext w:val="0"/>
        <w:keepLines w:val="0"/>
        <w:pageBreakBefore w:val="0"/>
        <w:widowControl/>
        <w:suppressLineNumbers w:val="0"/>
        <w:kinsoku/>
        <w:overflowPunct/>
        <w:topLinePunct w:val="0"/>
        <w:autoSpaceDE/>
        <w:autoSpaceDN/>
        <w:bidi w:val="0"/>
        <w:spacing w:after="0" w:line="360" w:lineRule="auto"/>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3.施工单位</w:t>
      </w:r>
      <w:r>
        <w:rPr>
          <w:rFonts w:hint="eastAsia" w:ascii="仿宋" w:hAnsi="仿宋" w:eastAsia="仿宋" w:cs="仿宋"/>
          <w:color w:val="000000" w:themeColor="text1"/>
          <w:sz w:val="32"/>
          <w:szCs w:val="32"/>
          <w14:textFill>
            <w14:solidFill>
              <w14:schemeClr w14:val="tx1"/>
            </w14:solidFill>
          </w14:textFill>
        </w:rPr>
        <w:t>应认真教育本单位工作人员严格遵守监狱</w:t>
      </w:r>
      <w:r>
        <w:rPr>
          <w:rFonts w:hint="eastAsia" w:ascii="仿宋" w:hAnsi="仿宋" w:eastAsia="仿宋" w:cs="仿宋"/>
          <w:color w:val="000000" w:themeColor="text1"/>
          <w:sz w:val="32"/>
          <w:szCs w:val="32"/>
          <w:lang w:eastAsia="zh-CN"/>
          <w14:textFill>
            <w14:solidFill>
              <w14:schemeClr w14:val="tx1"/>
            </w14:solidFill>
          </w14:textFill>
        </w:rPr>
        <w:t>方面</w:t>
      </w:r>
      <w:r>
        <w:rPr>
          <w:rFonts w:hint="eastAsia" w:ascii="仿宋" w:hAnsi="仿宋" w:eastAsia="仿宋" w:cs="仿宋"/>
          <w:color w:val="000000" w:themeColor="text1"/>
          <w:sz w:val="32"/>
          <w:szCs w:val="32"/>
          <w14:textFill>
            <w14:solidFill>
              <w14:schemeClr w14:val="tx1"/>
            </w14:solidFill>
          </w14:textFill>
        </w:rPr>
        <w:t>的相关管理规定。外来人员必须遵守法律法规，不得假借监狱名义从事有损监狱形象的行为。</w:t>
      </w:r>
    </w:p>
    <w:p>
      <w:pPr>
        <w:keepNext w:val="0"/>
        <w:keepLines w:val="0"/>
        <w:pageBreakBefore w:val="0"/>
        <w:kinsoku/>
        <w:overflowPunct/>
        <w:topLinePunct w:val="0"/>
        <w:autoSpaceDE/>
        <w:autoSpaceDN/>
        <w:bidi w:val="0"/>
        <w:spacing w:after="0" w:line="360" w:lineRule="auto"/>
        <w:ind w:firstLine="642" w:firstLineChars="200"/>
        <w:textAlignment w:val="auto"/>
        <w:rPr>
          <w:rFonts w:hint="eastAsia"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lang w:val="en-US" w:eastAsia="zh-CN"/>
          <w14:textFill>
            <w14:solidFill>
              <w14:schemeClr w14:val="tx1"/>
            </w14:solidFill>
          </w14:textFill>
        </w:rPr>
        <w:t>四、</w:t>
      </w:r>
      <w:r>
        <w:rPr>
          <w:rFonts w:hint="eastAsia" w:ascii="仿宋" w:hAnsi="仿宋" w:eastAsia="仿宋" w:cs="仿宋"/>
          <w:b/>
          <w:color w:val="000000" w:themeColor="text1"/>
          <w:sz w:val="32"/>
          <w:szCs w:val="32"/>
          <w14:textFill>
            <w14:solidFill>
              <w14:schemeClr w14:val="tx1"/>
            </w14:solidFill>
          </w14:textFill>
        </w:rPr>
        <w:t>质保售后</w:t>
      </w:r>
    </w:p>
    <w:p>
      <w:pPr>
        <w:keepNext w:val="0"/>
        <w:keepLines w:val="0"/>
        <w:pageBreakBefore w:val="0"/>
        <w:kinsoku/>
        <w:overflowPunct/>
        <w:topLinePunct w:val="0"/>
        <w:autoSpaceDE/>
        <w:autoSpaceDN/>
        <w:bidi w:val="0"/>
        <w:spacing w:after="0" w:line="360" w:lineRule="auto"/>
        <w:ind w:firstLine="642"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b/>
          <w:color w:val="000000" w:themeColor="text1"/>
          <w:sz w:val="32"/>
          <w:szCs w:val="32"/>
          <w:lang w:eastAsia="zh-CN"/>
          <w14:textFill>
            <w14:solidFill>
              <w14:schemeClr w14:val="tx1"/>
            </w14:solidFill>
          </w14:textFill>
        </w:rPr>
        <w:t>（</w:t>
      </w:r>
      <w:r>
        <w:rPr>
          <w:rFonts w:hint="eastAsia" w:ascii="仿宋" w:hAnsi="仿宋" w:eastAsia="仿宋" w:cs="仿宋"/>
          <w:b/>
          <w:color w:val="000000" w:themeColor="text1"/>
          <w:sz w:val="32"/>
          <w:szCs w:val="32"/>
          <w:lang w:val="en-US" w:eastAsia="zh-CN"/>
          <w14:textFill>
            <w14:solidFill>
              <w14:schemeClr w14:val="tx1"/>
            </w14:solidFill>
          </w14:textFill>
        </w:rPr>
        <w:t>一</w:t>
      </w:r>
      <w:r>
        <w:rPr>
          <w:rFonts w:hint="eastAsia" w:ascii="仿宋" w:hAnsi="仿宋" w:eastAsia="仿宋" w:cs="仿宋"/>
          <w:b/>
          <w:color w:val="000000" w:themeColor="text1"/>
          <w:sz w:val="32"/>
          <w:szCs w:val="32"/>
          <w:lang w:eastAsia="zh-CN"/>
          <w14:textFill>
            <w14:solidFill>
              <w14:schemeClr w14:val="tx1"/>
            </w14:solidFill>
          </w14:textFill>
        </w:rPr>
        <w:t>）</w:t>
      </w:r>
      <w:r>
        <w:rPr>
          <w:rFonts w:hint="eastAsia" w:ascii="仿宋" w:hAnsi="仿宋" w:eastAsia="仿宋" w:cs="仿宋"/>
          <w:b/>
          <w:color w:val="000000" w:themeColor="text1"/>
          <w:sz w:val="32"/>
          <w:szCs w:val="32"/>
          <w14:textFill>
            <w14:solidFill>
              <w14:schemeClr w14:val="tx1"/>
            </w14:solidFill>
          </w14:textFill>
        </w:rPr>
        <w:t>质保期：</w:t>
      </w:r>
      <w:r>
        <w:rPr>
          <w:rFonts w:hint="eastAsia" w:ascii="仿宋" w:hAnsi="仿宋" w:eastAsia="仿宋" w:cs="仿宋"/>
          <w:b/>
          <w:color w:val="000000" w:themeColor="text1"/>
          <w:sz w:val="32"/>
          <w:szCs w:val="32"/>
          <w:u w:val="single"/>
          <w:lang w:val="en-US" w:eastAsia="zh-CN"/>
          <w14:textFill>
            <w14:solidFill>
              <w14:schemeClr w14:val="tx1"/>
            </w14:solidFill>
          </w14:textFill>
        </w:rPr>
        <w:t xml:space="preserve"> </w:t>
      </w:r>
      <w:r>
        <w:rPr>
          <w:rFonts w:hint="eastAsia" w:ascii="仿宋" w:hAnsi="仿宋" w:eastAsia="仿宋" w:cs="仿宋"/>
          <w:color w:val="000000" w:themeColor="text1"/>
          <w:sz w:val="32"/>
          <w:szCs w:val="32"/>
          <w:u w:val="single"/>
          <w:lang w:val="en-US" w:eastAsia="zh-CN"/>
          <w14:textFill>
            <w14:solidFill>
              <w14:schemeClr w14:val="tx1"/>
            </w14:solidFill>
          </w14:textFill>
        </w:rPr>
        <w:t xml:space="preserve">2 </w:t>
      </w:r>
      <w:r>
        <w:rPr>
          <w:rFonts w:hint="eastAsia" w:ascii="仿宋" w:hAnsi="仿宋" w:eastAsia="仿宋" w:cs="仿宋"/>
          <w:color w:val="000000" w:themeColor="text1"/>
          <w:sz w:val="32"/>
          <w:szCs w:val="32"/>
          <w14:textFill>
            <w14:solidFill>
              <w14:schemeClr w14:val="tx1"/>
            </w14:solidFill>
          </w14:textFill>
        </w:rPr>
        <w:t>年</w:t>
      </w:r>
    </w:p>
    <w:p>
      <w:pPr>
        <w:keepNext w:val="0"/>
        <w:keepLines w:val="0"/>
        <w:pageBreakBefore w:val="0"/>
        <w:kinsoku/>
        <w:overflowPunct/>
        <w:topLinePunct w:val="0"/>
        <w:autoSpaceDE/>
        <w:autoSpaceDN/>
        <w:bidi w:val="0"/>
        <w:spacing w:after="0" w:line="360" w:lineRule="auto"/>
        <w:ind w:firstLine="642"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lang w:eastAsia="zh-CN"/>
          <w14:textFill>
            <w14:solidFill>
              <w14:schemeClr w14:val="tx1"/>
            </w14:solidFill>
          </w14:textFill>
        </w:rPr>
        <w:t>（</w:t>
      </w:r>
      <w:r>
        <w:rPr>
          <w:rFonts w:hint="eastAsia" w:ascii="仿宋" w:hAnsi="仿宋" w:eastAsia="仿宋" w:cs="仿宋"/>
          <w:b/>
          <w:color w:val="000000" w:themeColor="text1"/>
          <w:sz w:val="32"/>
          <w:szCs w:val="32"/>
          <w:lang w:val="en-US" w:eastAsia="zh-CN"/>
          <w14:textFill>
            <w14:solidFill>
              <w14:schemeClr w14:val="tx1"/>
            </w14:solidFill>
          </w14:textFill>
        </w:rPr>
        <w:t>二</w:t>
      </w:r>
      <w:r>
        <w:rPr>
          <w:rFonts w:hint="eastAsia" w:ascii="仿宋" w:hAnsi="仿宋" w:eastAsia="仿宋" w:cs="仿宋"/>
          <w:b/>
          <w:color w:val="000000" w:themeColor="text1"/>
          <w:sz w:val="32"/>
          <w:szCs w:val="32"/>
          <w:lang w:eastAsia="zh-CN"/>
          <w14:textFill>
            <w14:solidFill>
              <w14:schemeClr w14:val="tx1"/>
            </w14:solidFill>
          </w14:textFill>
        </w:rPr>
        <w:t>）</w:t>
      </w:r>
      <w:r>
        <w:rPr>
          <w:rFonts w:hint="eastAsia" w:ascii="仿宋" w:hAnsi="仿宋" w:eastAsia="仿宋" w:cs="仿宋"/>
          <w:b/>
          <w:color w:val="000000" w:themeColor="text1"/>
          <w:sz w:val="32"/>
          <w:szCs w:val="32"/>
          <w14:textFill>
            <w14:solidFill>
              <w14:schemeClr w14:val="tx1"/>
            </w14:solidFill>
          </w14:textFill>
        </w:rPr>
        <w:t>售后要求：</w:t>
      </w:r>
      <w:r>
        <w:rPr>
          <w:rFonts w:hint="eastAsia" w:ascii="仿宋" w:hAnsi="仿宋" w:eastAsia="仿宋" w:cs="仿宋"/>
          <w:color w:val="000000" w:themeColor="text1"/>
          <w:sz w:val="32"/>
          <w:szCs w:val="32"/>
          <w14:textFill>
            <w14:solidFill>
              <w14:schemeClr w14:val="tx1"/>
            </w14:solidFill>
          </w14:textFill>
        </w:rPr>
        <w:t>本工程的保修期限按国务院令《建筑工程质量管理条例》</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【2000】279号</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规定执行。</w:t>
      </w:r>
      <w:r>
        <w:rPr>
          <w:rFonts w:hint="eastAsia" w:ascii="仿宋" w:hAnsi="仿宋" w:eastAsia="仿宋" w:cs="仿宋"/>
          <w:color w:val="000000" w:themeColor="text1"/>
          <w:sz w:val="32"/>
          <w:szCs w:val="32"/>
          <w:lang w:eastAsia="zh-CN"/>
          <w14:textFill>
            <w14:solidFill>
              <w14:schemeClr w14:val="tx1"/>
            </w14:solidFill>
          </w14:textFill>
        </w:rPr>
        <w:t>施工单位</w:t>
      </w:r>
      <w:r>
        <w:rPr>
          <w:rFonts w:hint="eastAsia" w:ascii="仿宋" w:hAnsi="仿宋" w:eastAsia="仿宋" w:cs="仿宋"/>
          <w:color w:val="000000" w:themeColor="text1"/>
          <w:sz w:val="32"/>
          <w:szCs w:val="32"/>
          <w14:textFill>
            <w14:solidFill>
              <w14:schemeClr w14:val="tx1"/>
            </w14:solidFill>
          </w14:textFill>
        </w:rPr>
        <w:t>在</w:t>
      </w:r>
      <w:r>
        <w:rPr>
          <w:rFonts w:hint="eastAsia" w:ascii="仿宋" w:hAnsi="仿宋" w:eastAsia="仿宋" w:cs="仿宋"/>
          <w:color w:val="000000" w:themeColor="text1"/>
          <w:sz w:val="32"/>
          <w:szCs w:val="32"/>
          <w:lang w:val="en-US" w:eastAsia="zh-CN"/>
          <w14:textFill>
            <w14:solidFill>
              <w14:schemeClr w14:val="tx1"/>
            </w14:solidFill>
          </w14:textFill>
        </w:rPr>
        <w:t>向采购</w:t>
      </w:r>
      <w:r>
        <w:rPr>
          <w:rFonts w:hint="eastAsia" w:ascii="仿宋" w:hAnsi="仿宋" w:eastAsia="仿宋" w:cs="仿宋"/>
          <w:color w:val="000000" w:themeColor="text1"/>
          <w:sz w:val="32"/>
          <w:szCs w:val="32"/>
          <w14:textFill>
            <w14:solidFill>
              <w14:schemeClr w14:val="tx1"/>
            </w14:solidFill>
          </w14:textFill>
        </w:rPr>
        <w:t>人提交竣工验收报告时，应当向</w:t>
      </w:r>
      <w:r>
        <w:rPr>
          <w:rFonts w:hint="eastAsia" w:ascii="仿宋" w:hAnsi="仿宋" w:eastAsia="仿宋" w:cs="仿宋"/>
          <w:color w:val="000000" w:themeColor="text1"/>
          <w:sz w:val="32"/>
          <w:szCs w:val="32"/>
          <w:lang w:val="en-US" w:eastAsia="zh-CN"/>
          <w14:textFill>
            <w14:solidFill>
              <w14:schemeClr w14:val="tx1"/>
            </w14:solidFill>
          </w14:textFill>
        </w:rPr>
        <w:t>采购</w:t>
      </w:r>
      <w:r>
        <w:rPr>
          <w:rFonts w:hint="eastAsia" w:ascii="仿宋" w:hAnsi="仿宋" w:eastAsia="仿宋" w:cs="仿宋"/>
          <w:color w:val="000000" w:themeColor="text1"/>
          <w:sz w:val="32"/>
          <w:szCs w:val="32"/>
          <w14:textFill>
            <w14:solidFill>
              <w14:schemeClr w14:val="tx1"/>
            </w14:solidFill>
          </w14:textFill>
        </w:rPr>
        <w:t>人出具品质保修书。质量保修书中应当明确建设工程的保修范围、保修期限和保修责任等。保修期自竣工验收签字之日起，保修期为</w:t>
      </w:r>
      <w:r>
        <w:rPr>
          <w:rFonts w:hint="eastAsia" w:ascii="仿宋" w:hAnsi="仿宋" w:eastAsia="仿宋" w:cs="仿宋"/>
          <w:color w:val="000000" w:themeColor="text1"/>
          <w:sz w:val="32"/>
          <w:szCs w:val="32"/>
          <w:u w:val="single"/>
          <w:lang w:val="en-US" w:eastAsia="zh-CN"/>
          <w14:textFill>
            <w14:solidFill>
              <w14:schemeClr w14:val="tx1"/>
            </w14:solidFill>
          </w14:textFill>
        </w:rPr>
        <w:t xml:space="preserve"> 2 </w:t>
      </w:r>
      <w:r>
        <w:rPr>
          <w:rFonts w:hint="eastAsia" w:ascii="仿宋" w:hAnsi="仿宋" w:eastAsia="仿宋" w:cs="仿宋"/>
          <w:color w:val="000000" w:themeColor="text1"/>
          <w:sz w:val="32"/>
          <w:szCs w:val="32"/>
          <w14:textFill>
            <w14:solidFill>
              <w14:schemeClr w14:val="tx1"/>
            </w14:solidFill>
          </w14:textFill>
        </w:rPr>
        <w:t>年，在保修期内因施工质量而造成返修的，其费用由</w:t>
      </w:r>
      <w:r>
        <w:rPr>
          <w:rFonts w:hint="eastAsia" w:ascii="仿宋" w:hAnsi="仿宋" w:eastAsia="仿宋" w:cs="仿宋"/>
          <w:color w:val="000000" w:themeColor="text1"/>
          <w:sz w:val="32"/>
          <w:szCs w:val="32"/>
          <w:lang w:eastAsia="zh-CN"/>
          <w14:textFill>
            <w14:solidFill>
              <w14:schemeClr w14:val="tx1"/>
            </w14:solidFill>
          </w14:textFill>
        </w:rPr>
        <w:t>施工单位</w:t>
      </w:r>
      <w:r>
        <w:rPr>
          <w:rFonts w:hint="eastAsia" w:ascii="仿宋" w:hAnsi="仿宋" w:eastAsia="仿宋" w:cs="仿宋"/>
          <w:color w:val="000000" w:themeColor="text1"/>
          <w:sz w:val="32"/>
          <w:szCs w:val="32"/>
          <w14:textFill>
            <w14:solidFill>
              <w14:schemeClr w14:val="tx1"/>
            </w14:solidFill>
          </w14:textFill>
        </w:rPr>
        <w:t>负责。</w:t>
      </w:r>
    </w:p>
    <w:p>
      <w:pPr>
        <w:keepNext w:val="0"/>
        <w:keepLines w:val="0"/>
        <w:pageBreakBefore w:val="0"/>
        <w:kinsoku/>
        <w:overflowPunct/>
        <w:topLinePunct w:val="0"/>
        <w:autoSpaceDE/>
        <w:autoSpaceDN/>
        <w:bidi w:val="0"/>
        <w:spacing w:after="0" w:line="360" w:lineRule="auto"/>
        <w:ind w:firstLine="642"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lang w:eastAsia="zh-CN"/>
          <w14:textFill>
            <w14:solidFill>
              <w14:schemeClr w14:val="tx1"/>
            </w14:solidFill>
          </w14:textFill>
        </w:rPr>
        <w:t>（</w:t>
      </w:r>
      <w:r>
        <w:rPr>
          <w:rFonts w:hint="eastAsia" w:ascii="仿宋" w:hAnsi="仿宋" w:eastAsia="仿宋" w:cs="仿宋"/>
          <w:b/>
          <w:color w:val="000000" w:themeColor="text1"/>
          <w:sz w:val="32"/>
          <w:szCs w:val="32"/>
          <w:lang w:val="en-US" w:eastAsia="zh-CN"/>
          <w14:textFill>
            <w14:solidFill>
              <w14:schemeClr w14:val="tx1"/>
            </w14:solidFill>
          </w14:textFill>
        </w:rPr>
        <w:t>三</w:t>
      </w:r>
      <w:r>
        <w:rPr>
          <w:rFonts w:hint="eastAsia" w:ascii="仿宋" w:hAnsi="仿宋" w:eastAsia="仿宋" w:cs="仿宋"/>
          <w:b/>
          <w:color w:val="000000" w:themeColor="text1"/>
          <w:sz w:val="32"/>
          <w:szCs w:val="32"/>
          <w:lang w:eastAsia="zh-CN"/>
          <w14:textFill>
            <w14:solidFill>
              <w14:schemeClr w14:val="tx1"/>
            </w14:solidFill>
          </w14:textFill>
        </w:rPr>
        <w:t>）</w:t>
      </w:r>
      <w:r>
        <w:rPr>
          <w:rFonts w:hint="eastAsia" w:ascii="仿宋" w:hAnsi="仿宋" w:eastAsia="仿宋" w:cs="仿宋"/>
          <w:b/>
          <w:color w:val="000000" w:themeColor="text1"/>
          <w:sz w:val="32"/>
          <w:szCs w:val="32"/>
          <w14:textFill>
            <w14:solidFill>
              <w14:schemeClr w14:val="tx1"/>
            </w14:solidFill>
          </w14:textFill>
        </w:rPr>
        <w:t>履约保证金条款</w:t>
      </w:r>
    </w:p>
    <w:p>
      <w:pPr>
        <w:keepNext w:val="0"/>
        <w:keepLines w:val="0"/>
        <w:pageBreakBefore w:val="0"/>
        <w:numPr>
          <w:ilvl w:val="0"/>
          <w:numId w:val="0"/>
        </w:numPr>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合同签订前</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施工单位</w:t>
      </w:r>
      <w:r>
        <w:rPr>
          <w:rFonts w:hint="eastAsia" w:ascii="仿宋" w:hAnsi="仿宋" w:eastAsia="仿宋" w:cs="仿宋"/>
          <w:color w:val="000000" w:themeColor="text1"/>
          <w:sz w:val="32"/>
          <w:szCs w:val="32"/>
          <w14:textFill>
            <w14:solidFill>
              <w14:schemeClr w14:val="tx1"/>
            </w14:solidFill>
          </w14:textFill>
        </w:rPr>
        <w:t>需缴纳</w:t>
      </w:r>
      <w:r>
        <w:rPr>
          <w:rFonts w:hint="eastAsia" w:ascii="仿宋" w:hAnsi="仿宋" w:eastAsia="仿宋" w:cs="仿宋"/>
          <w:color w:val="000000" w:themeColor="text1"/>
          <w:sz w:val="32"/>
          <w:szCs w:val="32"/>
          <w:lang w:val="en-US" w:eastAsia="zh-CN"/>
          <w14:textFill>
            <w14:solidFill>
              <w14:schemeClr w14:val="tx1"/>
            </w14:solidFill>
          </w14:textFill>
        </w:rPr>
        <w:t>合同金额</w:t>
      </w:r>
      <w:r>
        <w:rPr>
          <w:rFonts w:hint="eastAsia" w:ascii="仿宋" w:hAnsi="仿宋" w:eastAsia="仿宋" w:cs="仿宋"/>
          <w:color w:val="000000" w:themeColor="text1"/>
          <w:sz w:val="32"/>
          <w:szCs w:val="32"/>
          <w14:textFill>
            <w14:solidFill>
              <w14:schemeClr w14:val="tx1"/>
            </w14:solidFill>
          </w14:textFill>
        </w:rPr>
        <w:t>的</w:t>
      </w: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%作为履约保证金。如</w:t>
      </w:r>
      <w:r>
        <w:rPr>
          <w:rFonts w:hint="eastAsia" w:ascii="仿宋" w:hAnsi="仿宋" w:eastAsia="仿宋" w:cs="仿宋"/>
          <w:color w:val="000000" w:themeColor="text1"/>
          <w:sz w:val="32"/>
          <w:szCs w:val="32"/>
          <w:lang w:eastAsia="zh-CN"/>
          <w14:textFill>
            <w14:solidFill>
              <w14:schemeClr w14:val="tx1"/>
            </w14:solidFill>
          </w14:textFill>
        </w:rPr>
        <w:t>施工单位</w:t>
      </w:r>
      <w:r>
        <w:rPr>
          <w:rFonts w:hint="eastAsia" w:ascii="仿宋" w:hAnsi="仿宋" w:eastAsia="仿宋" w:cs="仿宋"/>
          <w:color w:val="000000" w:themeColor="text1"/>
          <w:sz w:val="32"/>
          <w:szCs w:val="32"/>
          <w14:textFill>
            <w14:solidFill>
              <w14:schemeClr w14:val="tx1"/>
            </w14:solidFill>
          </w14:textFill>
        </w:rPr>
        <w:t>不按时签订合同或弃标的，履约保证金不予退回（不可抗力原因除外）。工程竣工验收合格，</w:t>
      </w:r>
      <w:r>
        <w:rPr>
          <w:rFonts w:hint="eastAsia" w:ascii="仿宋" w:hAnsi="仿宋" w:eastAsia="仿宋" w:cs="仿宋"/>
          <w:color w:val="000000" w:themeColor="text1"/>
          <w:sz w:val="32"/>
          <w:szCs w:val="32"/>
          <w:lang w:val="en-US" w:eastAsia="zh-CN"/>
          <w14:textFill>
            <w14:solidFill>
              <w14:schemeClr w14:val="tx1"/>
            </w14:solidFill>
          </w14:textFill>
        </w:rPr>
        <w:t>质保</w:t>
      </w:r>
      <w:r>
        <w:rPr>
          <w:rFonts w:hint="eastAsia" w:ascii="仿宋" w:hAnsi="仿宋" w:eastAsia="仿宋" w:cs="仿宋"/>
          <w:color w:val="000000" w:themeColor="text1"/>
          <w:sz w:val="32"/>
          <w:szCs w:val="32"/>
          <w14:textFill>
            <w14:solidFill>
              <w14:schemeClr w14:val="tx1"/>
            </w14:solidFill>
          </w14:textFill>
        </w:rPr>
        <w:t>期满</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如无发生扣款情形的，</w:t>
      </w:r>
      <w:r>
        <w:rPr>
          <w:rFonts w:hint="eastAsia" w:ascii="仿宋" w:hAnsi="仿宋" w:eastAsia="仿宋" w:cs="仿宋"/>
          <w:color w:val="000000" w:themeColor="text1"/>
          <w:sz w:val="32"/>
          <w:szCs w:val="32"/>
          <w:lang w:val="en-US" w:eastAsia="zh-CN"/>
          <w14:textFill>
            <w14:solidFill>
              <w14:schemeClr w14:val="tx1"/>
            </w14:solidFill>
          </w14:textFill>
        </w:rPr>
        <w:t>履约保证金</w:t>
      </w:r>
      <w:r>
        <w:rPr>
          <w:rFonts w:hint="eastAsia" w:ascii="仿宋" w:hAnsi="仿宋" w:eastAsia="仿宋" w:cs="仿宋"/>
          <w:color w:val="000000" w:themeColor="text1"/>
          <w:sz w:val="32"/>
          <w:szCs w:val="32"/>
          <w14:textFill>
            <w14:solidFill>
              <w14:schemeClr w14:val="tx1"/>
            </w14:solidFill>
          </w14:textFill>
        </w:rPr>
        <w:t>无息退回。采购人有权根据</w:t>
      </w:r>
      <w:r>
        <w:rPr>
          <w:rFonts w:hint="eastAsia" w:ascii="仿宋" w:hAnsi="仿宋" w:eastAsia="仿宋" w:cs="仿宋"/>
          <w:color w:val="000000" w:themeColor="text1"/>
          <w:sz w:val="32"/>
          <w:szCs w:val="32"/>
          <w:lang w:eastAsia="zh-CN"/>
          <w14:textFill>
            <w14:solidFill>
              <w14:schemeClr w14:val="tx1"/>
            </w14:solidFill>
          </w14:textFill>
        </w:rPr>
        <w:t>施工单位</w:t>
      </w:r>
      <w:r>
        <w:rPr>
          <w:rFonts w:hint="eastAsia" w:ascii="仿宋" w:hAnsi="仿宋" w:eastAsia="仿宋" w:cs="仿宋"/>
          <w:color w:val="000000" w:themeColor="text1"/>
          <w:sz w:val="32"/>
          <w:szCs w:val="32"/>
          <w14:textFill>
            <w14:solidFill>
              <w14:schemeClr w14:val="tx1"/>
            </w14:solidFill>
          </w14:textFill>
        </w:rPr>
        <w:t>的违约责任所造成的损失，从履约保</w:t>
      </w:r>
      <w:r>
        <w:rPr>
          <w:rFonts w:hint="eastAsia" w:ascii="仿宋" w:hAnsi="仿宋" w:eastAsia="仿宋" w:cs="仿宋"/>
          <w:color w:val="000000" w:themeColor="text1"/>
          <w:sz w:val="32"/>
          <w:szCs w:val="32"/>
          <w:lang w:val="en-US" w:eastAsia="zh-CN"/>
          <w14:textFill>
            <w14:solidFill>
              <w14:schemeClr w14:val="tx1"/>
            </w14:solidFill>
          </w14:textFill>
        </w:rPr>
        <w:t>证</w:t>
      </w:r>
      <w:r>
        <w:rPr>
          <w:rFonts w:hint="eastAsia" w:ascii="仿宋" w:hAnsi="仿宋" w:eastAsia="仿宋" w:cs="仿宋"/>
          <w:color w:val="000000" w:themeColor="text1"/>
          <w:sz w:val="32"/>
          <w:szCs w:val="32"/>
          <w14:textFill>
            <w14:solidFill>
              <w14:schemeClr w14:val="tx1"/>
            </w14:solidFill>
          </w14:textFill>
        </w:rPr>
        <w:t>金中扣除相关费用。如</w:t>
      </w:r>
      <w:r>
        <w:rPr>
          <w:rFonts w:hint="eastAsia" w:ascii="仿宋" w:hAnsi="仿宋" w:eastAsia="仿宋" w:cs="仿宋"/>
          <w:color w:val="000000" w:themeColor="text1"/>
          <w:sz w:val="32"/>
          <w:szCs w:val="32"/>
          <w:lang w:eastAsia="zh-CN"/>
          <w14:textFill>
            <w14:solidFill>
              <w14:schemeClr w14:val="tx1"/>
            </w14:solidFill>
          </w14:textFill>
        </w:rPr>
        <w:t>履约保证金</w:t>
      </w:r>
      <w:r>
        <w:rPr>
          <w:rFonts w:hint="eastAsia" w:ascii="仿宋" w:hAnsi="仿宋" w:eastAsia="仿宋" w:cs="仿宋"/>
          <w:color w:val="000000" w:themeColor="text1"/>
          <w:sz w:val="32"/>
          <w:szCs w:val="32"/>
          <w14:textFill>
            <w14:solidFill>
              <w14:schemeClr w14:val="tx1"/>
            </w14:solidFill>
          </w14:textFill>
        </w:rPr>
        <w:t>不能抵扣费用的，</w:t>
      </w:r>
      <w:r>
        <w:rPr>
          <w:rFonts w:hint="eastAsia" w:ascii="仿宋" w:hAnsi="仿宋" w:eastAsia="仿宋" w:cs="仿宋"/>
          <w:color w:val="000000" w:themeColor="text1"/>
          <w:sz w:val="32"/>
          <w:szCs w:val="32"/>
          <w:lang w:eastAsia="zh-CN"/>
          <w14:textFill>
            <w14:solidFill>
              <w14:schemeClr w14:val="tx1"/>
            </w14:solidFill>
          </w14:textFill>
        </w:rPr>
        <w:t>施工单位</w:t>
      </w:r>
      <w:r>
        <w:rPr>
          <w:rFonts w:hint="eastAsia" w:ascii="仿宋" w:hAnsi="仿宋" w:eastAsia="仿宋" w:cs="仿宋"/>
          <w:color w:val="000000" w:themeColor="text1"/>
          <w:sz w:val="32"/>
          <w:szCs w:val="32"/>
          <w14:textFill>
            <w14:solidFill>
              <w14:schemeClr w14:val="tx1"/>
            </w14:solidFill>
          </w14:textFill>
        </w:rPr>
        <w:t>应全额赔偿我方损失。</w:t>
      </w:r>
    </w:p>
    <w:p>
      <w:pPr>
        <w:keepNext w:val="0"/>
        <w:keepLines w:val="0"/>
        <w:pageBreakBefore w:val="0"/>
        <w:numPr>
          <w:ilvl w:val="0"/>
          <w:numId w:val="0"/>
        </w:numPr>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1.施工单位须在</w:t>
      </w:r>
      <w:r>
        <w:rPr>
          <w:rFonts w:hint="eastAsia" w:ascii="仿宋" w:hAnsi="仿宋" w:eastAsia="仿宋" w:cs="仿宋"/>
          <w:color w:val="000000" w:themeColor="text1"/>
          <w:sz w:val="32"/>
          <w:szCs w:val="32"/>
          <w14:textFill>
            <w14:solidFill>
              <w14:schemeClr w14:val="tx1"/>
            </w14:solidFill>
          </w14:textFill>
        </w:rPr>
        <w:t>监狱</w:t>
      </w:r>
      <w:r>
        <w:rPr>
          <w:rFonts w:hint="eastAsia" w:ascii="仿宋" w:hAnsi="仿宋" w:eastAsia="仿宋" w:cs="仿宋"/>
          <w:color w:val="000000" w:themeColor="text1"/>
          <w:sz w:val="32"/>
          <w:szCs w:val="32"/>
          <w:lang w:val="en-US" w:eastAsia="zh-CN"/>
          <w14:textFill>
            <w14:solidFill>
              <w14:schemeClr w14:val="tx1"/>
            </w14:solidFill>
          </w14:textFill>
        </w:rPr>
        <w:t>确定成交单位</w:t>
      </w:r>
      <w:r>
        <w:rPr>
          <w:rFonts w:hint="eastAsia" w:ascii="仿宋" w:hAnsi="仿宋" w:eastAsia="仿宋" w:cs="仿宋"/>
          <w:color w:val="000000" w:themeColor="text1"/>
          <w:sz w:val="32"/>
          <w:szCs w:val="32"/>
          <w14:textFill>
            <w14:solidFill>
              <w14:schemeClr w14:val="tx1"/>
            </w14:solidFill>
          </w14:textFill>
        </w:rPr>
        <w:t>之日起三十日内签订合同。</w:t>
      </w:r>
    </w:p>
    <w:p>
      <w:pPr>
        <w:keepNext w:val="0"/>
        <w:keepLines w:val="0"/>
        <w:pageBreakBefore w:val="0"/>
        <w:numPr>
          <w:ilvl w:val="0"/>
          <w:numId w:val="0"/>
        </w:numPr>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w:t>
      </w:r>
      <w:r>
        <w:rPr>
          <w:rFonts w:hint="eastAsia" w:ascii="仿宋" w:hAnsi="仿宋" w:eastAsia="仿宋" w:cs="仿宋"/>
          <w:color w:val="000000" w:themeColor="text1"/>
          <w:sz w:val="32"/>
          <w:szCs w:val="32"/>
          <w14:textFill>
            <w14:solidFill>
              <w14:schemeClr w14:val="tx1"/>
            </w14:solidFill>
          </w14:textFill>
        </w:rPr>
        <w:t>履约保证金以</w:t>
      </w:r>
      <w:r>
        <w:rPr>
          <w:rFonts w:hint="eastAsia" w:ascii="仿宋" w:hAnsi="仿宋" w:eastAsia="仿宋" w:cs="仿宋"/>
          <w:color w:val="000000" w:themeColor="text1"/>
          <w:sz w:val="32"/>
          <w:szCs w:val="32"/>
          <w:lang w:eastAsia="zh-CN"/>
          <w14:textFill>
            <w14:solidFill>
              <w14:schemeClr w14:val="tx1"/>
            </w14:solidFill>
          </w14:textFill>
        </w:rPr>
        <w:t>银行转账、</w:t>
      </w:r>
      <w:r>
        <w:rPr>
          <w:rFonts w:hint="eastAsia" w:ascii="仿宋" w:hAnsi="仿宋" w:eastAsia="仿宋" w:cs="仿宋"/>
          <w:color w:val="000000" w:themeColor="text1"/>
          <w:sz w:val="32"/>
          <w:szCs w:val="32"/>
          <w14:textFill>
            <w14:solidFill>
              <w14:schemeClr w14:val="tx1"/>
            </w14:solidFill>
          </w14:textFill>
        </w:rPr>
        <w:t>支票、汇票、本票或者金融机构、担保机构出具的保函等非现金形式提交。</w:t>
      </w:r>
    </w:p>
    <w:p>
      <w:pPr>
        <w:keepNext w:val="0"/>
        <w:keepLines w:val="0"/>
        <w:pageBreakBefore w:val="0"/>
        <w:kinsoku/>
        <w:overflowPunct/>
        <w:topLinePunct w:val="0"/>
        <w:autoSpaceDE/>
        <w:autoSpaceDN/>
        <w:bidi w:val="0"/>
        <w:spacing w:after="0" w:line="360" w:lineRule="auto"/>
        <w:ind w:firstLine="642" w:firstLineChars="200"/>
        <w:textAlignment w:val="auto"/>
        <w:rPr>
          <w:rFonts w:hint="eastAsia" w:ascii="仿宋" w:hAnsi="仿宋" w:eastAsia="仿宋" w:cs="仿宋"/>
          <w:b/>
          <w:color w:val="000000" w:themeColor="text1"/>
          <w:sz w:val="32"/>
          <w:szCs w:val="32"/>
          <w:lang w:val="en-US" w:eastAsia="zh-CN"/>
          <w14:textFill>
            <w14:solidFill>
              <w14:schemeClr w14:val="tx1"/>
            </w14:solidFill>
          </w14:textFill>
        </w:rPr>
      </w:pPr>
      <w:r>
        <w:rPr>
          <w:rFonts w:hint="eastAsia" w:ascii="仿宋" w:hAnsi="仿宋" w:eastAsia="仿宋" w:cs="仿宋"/>
          <w:b/>
          <w:color w:val="000000" w:themeColor="text1"/>
          <w:sz w:val="32"/>
          <w:szCs w:val="32"/>
          <w:lang w:val="en-US" w:eastAsia="zh-CN"/>
          <w14:textFill>
            <w14:solidFill>
              <w14:schemeClr w14:val="tx1"/>
            </w14:solidFill>
          </w14:textFill>
        </w:rPr>
        <w:t>（四）违约责任</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施工单位必须根据采购人工期要求，科学合理拟定施工计划并严格执行，确保按时完工验收（出现不可抗力因素情形时，经双方共同认可，工期可以顺延）。如规定工期内未能完工的，每超出规定工期一天，采购人有权扣除施工单位合同总价的3‰，最高不超过合同总价的5%。规定工期到期后，根据项目施工情况，若因为施工单位主观因素，采购人认为施工单位继续施工不能达到本项目要求的，采购人有权解除合同，并就采购人所发生的损失，追究施工单位责任。施工过程中，如因施工单位原因造成采购人经济损失的，施工单位必须予以赔偿。</w:t>
      </w:r>
    </w:p>
    <w:p>
      <w:pPr>
        <w:pStyle w:val="6"/>
        <w:keepNext w:val="0"/>
        <w:keepLines w:val="0"/>
        <w:pageBreakBefore w:val="0"/>
        <w:numPr>
          <w:ilvl w:val="0"/>
          <w:numId w:val="0"/>
        </w:numPr>
        <w:kinsoku/>
        <w:overflowPunct/>
        <w:topLinePunct w:val="0"/>
        <w:autoSpaceDE/>
        <w:autoSpaceDN/>
        <w:bidi w:val="0"/>
        <w:spacing w:after="0" w:line="360" w:lineRule="auto"/>
        <w:ind w:leftChars="0" w:firstLine="642" w:firstLineChars="200"/>
        <w:textAlignment w:val="auto"/>
        <w:rPr>
          <w:rFonts w:hint="eastAsia"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lang w:val="en-US" w:eastAsia="zh-CN"/>
          <w14:textFill>
            <w14:solidFill>
              <w14:schemeClr w14:val="tx1"/>
            </w14:solidFill>
          </w14:textFill>
        </w:rPr>
        <w:t>五、</w:t>
      </w:r>
      <w:r>
        <w:rPr>
          <w:rFonts w:hint="eastAsia" w:ascii="仿宋" w:hAnsi="仿宋" w:eastAsia="仿宋" w:cs="仿宋"/>
          <w:b/>
          <w:color w:val="000000" w:themeColor="text1"/>
          <w:sz w:val="32"/>
          <w:szCs w:val="32"/>
          <w14:textFill>
            <w14:solidFill>
              <w14:schemeClr w14:val="tx1"/>
            </w14:solidFill>
          </w14:textFill>
        </w:rPr>
        <w:t>验收支付</w:t>
      </w:r>
    </w:p>
    <w:p>
      <w:pPr>
        <w:keepNext w:val="0"/>
        <w:keepLines w:val="0"/>
        <w:pageBreakBefore w:val="0"/>
        <w:kinsoku/>
        <w:overflowPunct/>
        <w:topLinePunct w:val="0"/>
        <w:autoSpaceDE/>
        <w:autoSpaceDN/>
        <w:bidi w:val="0"/>
        <w:spacing w:after="0" w:line="360" w:lineRule="auto"/>
        <w:ind w:firstLine="642" w:firstLineChars="200"/>
        <w:textAlignment w:val="auto"/>
        <w:rPr>
          <w:rFonts w:hint="eastAsia"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lang w:eastAsia="zh-CN"/>
          <w14:textFill>
            <w14:solidFill>
              <w14:schemeClr w14:val="tx1"/>
            </w14:solidFill>
          </w14:textFill>
        </w:rPr>
        <w:t>（</w:t>
      </w:r>
      <w:r>
        <w:rPr>
          <w:rFonts w:hint="eastAsia" w:ascii="仿宋" w:hAnsi="仿宋" w:eastAsia="仿宋" w:cs="仿宋"/>
          <w:b/>
          <w:color w:val="000000" w:themeColor="text1"/>
          <w:sz w:val="32"/>
          <w:szCs w:val="32"/>
          <w:lang w:val="en-US" w:eastAsia="zh-CN"/>
          <w14:textFill>
            <w14:solidFill>
              <w14:schemeClr w14:val="tx1"/>
            </w14:solidFill>
          </w14:textFill>
        </w:rPr>
        <w:t>一</w:t>
      </w:r>
      <w:r>
        <w:rPr>
          <w:rFonts w:hint="eastAsia" w:ascii="仿宋" w:hAnsi="仿宋" w:eastAsia="仿宋" w:cs="仿宋"/>
          <w:b/>
          <w:color w:val="000000" w:themeColor="text1"/>
          <w:sz w:val="32"/>
          <w:szCs w:val="32"/>
          <w:lang w:eastAsia="zh-CN"/>
          <w14:textFill>
            <w14:solidFill>
              <w14:schemeClr w14:val="tx1"/>
            </w14:solidFill>
          </w14:textFill>
        </w:rPr>
        <w:t>）</w:t>
      </w:r>
      <w:r>
        <w:rPr>
          <w:rFonts w:hint="eastAsia" w:ascii="仿宋" w:hAnsi="仿宋" w:eastAsia="仿宋" w:cs="仿宋"/>
          <w:b/>
          <w:color w:val="000000" w:themeColor="text1"/>
          <w:sz w:val="32"/>
          <w:szCs w:val="32"/>
          <w14:textFill>
            <w14:solidFill>
              <w14:schemeClr w14:val="tx1"/>
            </w14:solidFill>
          </w14:textFill>
        </w:rPr>
        <w:t>验收要求</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本项目</w:t>
      </w:r>
      <w:r>
        <w:rPr>
          <w:rFonts w:hint="eastAsia" w:ascii="仿宋" w:hAnsi="仿宋" w:eastAsia="仿宋" w:cs="仿宋"/>
          <w:color w:val="000000" w:themeColor="text1"/>
          <w:sz w:val="32"/>
          <w:szCs w:val="32"/>
          <w14:textFill>
            <w14:solidFill>
              <w14:schemeClr w14:val="tx1"/>
            </w14:solidFill>
          </w14:textFill>
        </w:rPr>
        <w:t>采用中华人民共和国现行技术和验收规范，包括但不限于以下标准、规范</w:t>
      </w:r>
      <w:r>
        <w:rPr>
          <w:rFonts w:hint="eastAsia" w:ascii="仿宋" w:hAnsi="仿宋" w:eastAsia="仿宋" w:cs="仿宋"/>
          <w:color w:val="000000" w:themeColor="text1"/>
          <w:sz w:val="32"/>
          <w:szCs w:val="32"/>
          <w:lang w:eastAsia="zh-CN"/>
          <w14:textFill>
            <w14:solidFill>
              <w14:schemeClr w14:val="tx1"/>
            </w14:solidFill>
          </w14:textFill>
        </w:rPr>
        <w:t>：</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《建筑内部装修设计防火规范》GB50222-95 </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《建筑设计防火规范》GB50016-2006</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《室内装饰工程质量规范》QB1838-93 </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《供配电系统设计规范》GB50052-95  </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《饮食建筑设计规范》JGJ 64-1989</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《建筑电气工程施工质量验收规范》GB50303-2002 </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《建筑装饰装修工程质量验收规范》GB50210-2001 </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《采暖通风与空气调节设计规范》GB 50019-2003</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《暖通空调制图标准》GB/T 50114-2001</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《采暖通风与空调设计规范》GB50019-2003</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《通风与空调工程施工及验收规范》 GB50243-2002</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《通风与空调工程质量检验评定标准》 GBJ304-88</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《压缩机、风机、泵安装工程施工及验收规范》 GB50275-98 </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《民用建筑电气设计规范》JGJ16—2008</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《有线电视系统工程技术规范》 GB50200-94  </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《民用闭路监视电视系统工程技术规范》GB/T50198-94 </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《建筑与建筑物综合布线系统工程设计规程》GB/T50311-2000</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《智能建筑设计标准》GB/T50314-2006《建筑给排水设计规范》GBJ50015-2003</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《民用建筑防排烟技术规程》DGJ08-88-2000</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《民用建筑工程室内环境污染控制规范》GB50325-2010 </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《建筑玻璃应用技术规程》JGJ113-2009</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《建筑材料放射性核素限量》GB6566-2010</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《民用建筑设计通则》GB 50352-2005 </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民用建筑设计通则》、《建筑内部装修设计防火规范》、《室内装饰装修材料有害物质限量标准》、《室内空气质量标准》等中国国家和部颁、行业最新的有关规范、规程、标准；其他相关的设计规范、规定。执行的上述规范及标准，在本项目实施过程中，如有新的规范及标准颁布，应按</w:t>
      </w:r>
      <w:r>
        <w:rPr>
          <w:rFonts w:hint="eastAsia" w:ascii="仿宋" w:hAnsi="仿宋" w:eastAsia="仿宋" w:cs="仿宋"/>
          <w:color w:val="000000" w:themeColor="text1"/>
          <w:sz w:val="32"/>
          <w:szCs w:val="32"/>
          <w:lang w:val="en-US" w:eastAsia="zh-CN"/>
          <w14:textFill>
            <w14:solidFill>
              <w14:schemeClr w14:val="tx1"/>
            </w14:solidFill>
          </w14:textFill>
        </w:rPr>
        <w:t>新</w:t>
      </w:r>
      <w:r>
        <w:rPr>
          <w:rFonts w:hint="eastAsia" w:ascii="仿宋" w:hAnsi="仿宋" w:eastAsia="仿宋" w:cs="仿宋"/>
          <w:color w:val="000000" w:themeColor="text1"/>
          <w:sz w:val="32"/>
          <w:szCs w:val="32"/>
          <w14:textFill>
            <w14:solidFill>
              <w14:schemeClr w14:val="tx1"/>
            </w14:solidFill>
          </w14:textFill>
        </w:rPr>
        <w:t>的规范及标准执行。</w:t>
      </w:r>
    </w:p>
    <w:p>
      <w:pPr>
        <w:keepNext w:val="0"/>
        <w:keepLines w:val="0"/>
        <w:pageBreakBefore w:val="0"/>
        <w:numPr>
          <w:ilvl w:val="0"/>
          <w:numId w:val="2"/>
        </w:numPr>
        <w:kinsoku/>
        <w:overflowPunct/>
        <w:topLinePunct w:val="0"/>
        <w:autoSpaceDE/>
        <w:autoSpaceDN/>
        <w:bidi w:val="0"/>
        <w:spacing w:after="0" w:line="360" w:lineRule="auto"/>
        <w:ind w:firstLine="642" w:firstLineChars="200"/>
        <w:textAlignment w:val="auto"/>
        <w:rPr>
          <w:rFonts w:hint="eastAsia" w:ascii="仿宋" w:hAnsi="仿宋" w:eastAsia="仿宋" w:cs="仿宋"/>
          <w:b/>
          <w:color w:val="000000" w:themeColor="text1"/>
          <w:sz w:val="32"/>
          <w:szCs w:val="32"/>
          <w:lang w:eastAsia="zh-CN"/>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支付条款</w:t>
      </w:r>
    </w:p>
    <w:p>
      <w:pPr>
        <w:keepNext w:val="0"/>
        <w:keepLines w:val="0"/>
        <w:pageBreakBefore w:val="0"/>
        <w:widowControl w:val="0"/>
        <w:kinsoku/>
        <w:wordWrap/>
        <w:overflowPunct/>
        <w:topLinePunct w:val="0"/>
        <w:autoSpaceDE/>
        <w:autoSpaceDN/>
        <w:bidi w:val="0"/>
        <w:adjustRightInd/>
        <w:snapToGrid/>
        <w:spacing w:after="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本工程</w:t>
      </w:r>
      <w:r>
        <w:rPr>
          <w:rFonts w:hint="eastAsia" w:ascii="仿宋" w:hAnsi="仿宋" w:eastAsia="仿宋" w:cs="仿宋"/>
          <w:color w:val="000000" w:themeColor="text1"/>
          <w:sz w:val="32"/>
          <w:szCs w:val="32"/>
          <w:lang w:eastAsia="zh-CN"/>
          <w14:textFill>
            <w14:solidFill>
              <w14:schemeClr w14:val="tx1"/>
            </w14:solidFill>
          </w14:textFill>
        </w:rPr>
        <w:t>成交</w:t>
      </w:r>
      <w:r>
        <w:rPr>
          <w:rFonts w:hint="eastAsia" w:ascii="仿宋" w:hAnsi="仿宋" w:eastAsia="仿宋" w:cs="仿宋"/>
          <w:color w:val="000000" w:themeColor="text1"/>
          <w:sz w:val="32"/>
          <w:szCs w:val="32"/>
          <w14:textFill>
            <w14:solidFill>
              <w14:schemeClr w14:val="tx1"/>
            </w14:solidFill>
          </w14:textFill>
        </w:rPr>
        <w:t>价为</w:t>
      </w:r>
      <w:r>
        <w:rPr>
          <w:rFonts w:hint="eastAsia" w:ascii="仿宋" w:hAnsi="仿宋" w:eastAsia="仿宋" w:cs="仿宋"/>
          <w:color w:val="000000" w:themeColor="text1"/>
          <w:sz w:val="32"/>
          <w:szCs w:val="32"/>
          <w:lang w:eastAsia="zh-CN"/>
          <w14:textFill>
            <w14:solidFill>
              <w14:schemeClr w14:val="tx1"/>
            </w14:solidFill>
          </w14:textFill>
        </w:rPr>
        <w:t>施工单位</w:t>
      </w:r>
      <w:r>
        <w:rPr>
          <w:rFonts w:hint="eastAsia" w:ascii="仿宋" w:hAnsi="仿宋" w:eastAsia="仿宋" w:cs="仿宋"/>
          <w:color w:val="000000" w:themeColor="text1"/>
          <w:sz w:val="32"/>
          <w:szCs w:val="32"/>
          <w14:textFill>
            <w14:solidFill>
              <w14:schemeClr w14:val="tx1"/>
            </w14:solidFill>
          </w14:textFill>
        </w:rPr>
        <w:t>所报投标价，</w:t>
      </w:r>
      <w:r>
        <w:rPr>
          <w:rFonts w:hint="eastAsia" w:ascii="仿宋" w:hAnsi="仿宋" w:eastAsia="仿宋" w:cs="仿宋"/>
          <w:color w:val="000000" w:themeColor="text1"/>
          <w:sz w:val="32"/>
          <w:szCs w:val="32"/>
          <w:lang w:val="en-US" w:eastAsia="zh-CN"/>
          <w14:textFill>
            <w14:solidFill>
              <w14:schemeClr w14:val="tx1"/>
            </w14:solidFill>
          </w14:textFill>
        </w:rPr>
        <w:t>作为签约</w:t>
      </w:r>
      <w:r>
        <w:rPr>
          <w:rFonts w:hint="eastAsia" w:ascii="仿宋" w:hAnsi="仿宋" w:eastAsia="仿宋" w:cs="仿宋"/>
          <w:color w:val="000000" w:themeColor="text1"/>
          <w:sz w:val="32"/>
          <w:szCs w:val="32"/>
          <w14:textFill>
            <w14:solidFill>
              <w14:schemeClr w14:val="tx1"/>
            </w14:solidFill>
          </w14:textFill>
        </w:rPr>
        <w:t>合同价</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作为工程付款的依据。工程竣工验收合格，</w:t>
      </w:r>
      <w:r>
        <w:rPr>
          <w:rFonts w:hint="eastAsia" w:ascii="仿宋" w:hAnsi="仿宋" w:eastAsia="仿宋" w:cs="仿宋"/>
          <w:color w:val="000000" w:themeColor="text1"/>
          <w:sz w:val="32"/>
          <w:szCs w:val="32"/>
          <w:lang w:eastAsia="zh-CN"/>
          <w14:textFill>
            <w14:solidFill>
              <w14:schemeClr w14:val="tx1"/>
            </w14:solidFill>
          </w14:textFill>
        </w:rPr>
        <w:t>成交</w:t>
      </w:r>
      <w:r>
        <w:rPr>
          <w:rFonts w:hint="eastAsia" w:ascii="仿宋" w:hAnsi="仿宋" w:eastAsia="仿宋" w:cs="仿宋"/>
          <w:color w:val="000000" w:themeColor="text1"/>
          <w:sz w:val="32"/>
          <w:szCs w:val="32"/>
          <w14:textFill>
            <w14:solidFill>
              <w14:schemeClr w14:val="tx1"/>
            </w14:solidFill>
          </w14:textFill>
        </w:rPr>
        <w:t>人提交合格完整的竣工资料</w:t>
      </w:r>
      <w:r>
        <w:rPr>
          <w:rFonts w:hint="eastAsia" w:ascii="仿宋" w:hAnsi="仿宋" w:eastAsia="仿宋" w:cs="仿宋"/>
          <w:color w:val="000000" w:themeColor="text1"/>
          <w:sz w:val="32"/>
          <w:szCs w:val="32"/>
          <w:lang w:val="en-US" w:eastAsia="zh-CN"/>
          <w14:textFill>
            <w14:solidFill>
              <w14:schemeClr w14:val="tx1"/>
            </w14:solidFill>
          </w14:textFill>
        </w:rPr>
        <w:t>及结算资料</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采购人</w:t>
      </w:r>
      <w:r>
        <w:rPr>
          <w:rFonts w:hint="eastAsia" w:ascii="仿宋" w:hAnsi="仿宋" w:eastAsia="仿宋" w:cs="仿宋"/>
          <w:color w:val="000000" w:themeColor="text1"/>
          <w:sz w:val="32"/>
          <w:szCs w:val="32"/>
          <w14:textFill>
            <w14:solidFill>
              <w14:schemeClr w14:val="tx1"/>
            </w14:solidFill>
          </w14:textFill>
        </w:rPr>
        <w:t>在收齐</w:t>
      </w:r>
      <w:r>
        <w:rPr>
          <w:rFonts w:hint="eastAsia" w:ascii="仿宋" w:hAnsi="仿宋" w:eastAsia="仿宋" w:cs="仿宋"/>
          <w:color w:val="000000" w:themeColor="text1"/>
          <w:sz w:val="32"/>
          <w:szCs w:val="32"/>
          <w:lang w:eastAsia="zh-CN"/>
          <w14:textFill>
            <w14:solidFill>
              <w14:schemeClr w14:val="tx1"/>
            </w14:solidFill>
          </w14:textFill>
        </w:rPr>
        <w:t>成交</w:t>
      </w:r>
      <w:r>
        <w:rPr>
          <w:rFonts w:hint="eastAsia" w:ascii="仿宋" w:hAnsi="仿宋" w:eastAsia="仿宋" w:cs="仿宋"/>
          <w:color w:val="000000" w:themeColor="text1"/>
          <w:sz w:val="32"/>
          <w:szCs w:val="32"/>
          <w14:textFill>
            <w14:solidFill>
              <w14:schemeClr w14:val="tx1"/>
            </w14:solidFill>
          </w14:textFill>
        </w:rPr>
        <w:t>人有关</w:t>
      </w:r>
      <w:r>
        <w:rPr>
          <w:rFonts w:hint="eastAsia" w:ascii="仿宋" w:hAnsi="仿宋" w:eastAsia="仿宋" w:cs="仿宋"/>
          <w:color w:val="000000" w:themeColor="text1"/>
          <w:sz w:val="32"/>
          <w:szCs w:val="32"/>
          <w:lang w:val="en-US" w:eastAsia="zh-CN"/>
          <w14:textFill>
            <w14:solidFill>
              <w14:schemeClr w14:val="tx1"/>
            </w14:solidFill>
          </w14:textFill>
        </w:rPr>
        <w:t>相关</w:t>
      </w:r>
      <w:r>
        <w:rPr>
          <w:rFonts w:hint="eastAsia" w:ascii="仿宋" w:hAnsi="仿宋" w:eastAsia="仿宋" w:cs="仿宋"/>
          <w:color w:val="000000" w:themeColor="text1"/>
          <w:sz w:val="32"/>
          <w:szCs w:val="32"/>
          <w14:textFill>
            <w14:solidFill>
              <w14:schemeClr w14:val="tx1"/>
            </w14:solidFill>
          </w14:textFill>
        </w:rPr>
        <w:t>资料后，经委托第三方造价咨询机构审查并经</w:t>
      </w:r>
      <w:r>
        <w:rPr>
          <w:rFonts w:hint="eastAsia" w:ascii="仿宋" w:hAnsi="仿宋" w:eastAsia="仿宋" w:cs="仿宋"/>
          <w:color w:val="000000" w:themeColor="text1"/>
          <w:sz w:val="32"/>
          <w:szCs w:val="32"/>
          <w:lang w:eastAsia="zh-CN"/>
          <w14:textFill>
            <w14:solidFill>
              <w14:schemeClr w14:val="tx1"/>
            </w14:solidFill>
          </w14:textFill>
        </w:rPr>
        <w:t>采购人</w:t>
      </w:r>
      <w:r>
        <w:rPr>
          <w:rFonts w:hint="eastAsia" w:ascii="仿宋" w:hAnsi="仿宋" w:eastAsia="仿宋" w:cs="仿宋"/>
          <w:color w:val="000000" w:themeColor="text1"/>
          <w:sz w:val="32"/>
          <w:szCs w:val="32"/>
          <w14:textFill>
            <w14:solidFill>
              <w14:schemeClr w14:val="tx1"/>
            </w14:solidFill>
          </w14:textFill>
        </w:rPr>
        <w:t>核定，</w:t>
      </w:r>
      <w:r>
        <w:rPr>
          <w:rFonts w:hint="eastAsia" w:ascii="仿宋" w:hAnsi="仿宋" w:eastAsia="仿宋" w:cs="仿宋"/>
          <w:color w:val="000000" w:themeColor="text1"/>
          <w:sz w:val="32"/>
          <w:szCs w:val="32"/>
          <w:lang w:eastAsia="zh-CN"/>
          <w14:textFill>
            <w14:solidFill>
              <w14:schemeClr w14:val="tx1"/>
            </w14:solidFill>
          </w14:textFill>
        </w:rPr>
        <w:t>待收到成交发票后</w:t>
      </w:r>
      <w:r>
        <w:rPr>
          <w:rFonts w:hint="eastAsia" w:ascii="仿宋" w:hAnsi="仿宋" w:eastAsia="仿宋" w:cs="仿宋"/>
          <w:color w:val="000000" w:themeColor="text1"/>
          <w:sz w:val="32"/>
          <w:szCs w:val="32"/>
          <w14:textFill>
            <w14:solidFill>
              <w14:schemeClr w14:val="tx1"/>
            </w14:solidFill>
          </w14:textFill>
        </w:rPr>
        <w:t>报</w:t>
      </w:r>
      <w:r>
        <w:rPr>
          <w:rFonts w:hint="eastAsia" w:ascii="仿宋" w:hAnsi="仿宋" w:eastAsia="仿宋" w:cs="仿宋"/>
          <w:color w:val="000000" w:themeColor="text1"/>
          <w:sz w:val="32"/>
          <w:szCs w:val="32"/>
          <w:lang w:val="en-US" w:eastAsia="zh-CN"/>
          <w14:textFill>
            <w14:solidFill>
              <w14:schemeClr w14:val="tx1"/>
            </w14:solidFill>
          </w14:textFill>
        </w:rPr>
        <w:t>10个工作日</w:t>
      </w:r>
      <w:r>
        <w:rPr>
          <w:rFonts w:hint="eastAsia" w:ascii="仿宋" w:hAnsi="仿宋" w:eastAsia="仿宋" w:cs="仿宋"/>
          <w:color w:val="000000" w:themeColor="text1"/>
          <w:sz w:val="32"/>
          <w:szCs w:val="32"/>
          <w14:textFill>
            <w14:solidFill>
              <w14:schemeClr w14:val="tx1"/>
            </w14:solidFill>
          </w14:textFill>
        </w:rPr>
        <w:t>内付清工程结算款。</w:t>
      </w:r>
    </w:p>
    <w:p>
      <w:pPr>
        <w:keepNext w:val="0"/>
        <w:keepLines w:val="0"/>
        <w:pageBreakBefore w:val="0"/>
        <w:kinsoku/>
        <w:overflowPunct/>
        <w:topLinePunct w:val="0"/>
        <w:autoSpaceDE/>
        <w:autoSpaceDN/>
        <w:bidi w:val="0"/>
        <w:spacing w:after="0" w:line="360" w:lineRule="auto"/>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p>
    <w:p>
      <w:pPr>
        <w:keepNext w:val="0"/>
        <w:keepLines w:val="0"/>
        <w:pageBreakBefore w:val="0"/>
        <w:kinsoku/>
        <w:wordWrap w:val="0"/>
        <w:overflowPunct/>
        <w:topLinePunct w:val="0"/>
        <w:autoSpaceDE/>
        <w:autoSpaceDN/>
        <w:bidi w:val="0"/>
        <w:spacing w:after="0" w:line="360" w:lineRule="auto"/>
        <w:jc w:val="right"/>
        <w:textAlignment w:val="auto"/>
        <w:rPr>
          <w:rFonts w:hint="eastAsia" w:ascii="仿宋" w:hAnsi="仿宋" w:eastAsia="仿宋" w:cs="仿宋"/>
          <w:color w:val="000000" w:themeColor="text1"/>
          <w:sz w:val="32"/>
          <w:szCs w:val="32"/>
          <w:lang w:val="en-US"/>
          <w14:textFill>
            <w14:solidFill>
              <w14:schemeClr w14:val="tx1"/>
            </w14:solidFill>
          </w14:textFill>
        </w:rPr>
      </w:pPr>
      <w:bookmarkStart w:id="0" w:name="_GoBack"/>
      <w:bookmarkEnd w:id="0"/>
      <w:r>
        <w:rPr>
          <w:rFonts w:hint="eastAsia" w:ascii="仿宋" w:hAnsi="仿宋" w:eastAsia="仿宋" w:cs="仿宋"/>
          <w:color w:val="000000" w:themeColor="text1"/>
          <w:sz w:val="32"/>
          <w:szCs w:val="32"/>
          <w:lang w:val="en-US" w:eastAsia="zh-CN"/>
          <w14:textFill>
            <w14:solidFill>
              <w14:schemeClr w14:val="tx1"/>
            </w14:solidFill>
          </w14:textFill>
        </w:rPr>
        <w:t xml:space="preserve"> </w:t>
      </w:r>
    </w:p>
    <w:sectPr>
      <w:footerReference r:id="rId5" w:type="default"/>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汉仪中等线B5"/>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汉仪中等线B5"/>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微软雅黑">
    <w:altName w:val="方正黑体_GBK"/>
    <w:panose1 w:val="020B0503020204020204"/>
    <w:charset w:val="86"/>
    <w:family w:val="swiss"/>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C059">
    <w:panose1 w:val="00000500000000000000"/>
    <w:charset w:val="00"/>
    <w:family w:val="auto"/>
    <w:pitch w:val="default"/>
    <w:sig w:usb0="00000287" w:usb1="00000800" w:usb2="00000000" w:usb3="00000000" w:csb0="6000009F" w:csb1="00000000"/>
  </w:font>
  <w:font w:name="汉仪中等线B5">
    <w:panose1 w:val="0101010401010101010B"/>
    <w:charset w:val="86"/>
    <w:family w:val="auto"/>
    <w:pitch w:val="default"/>
    <w:sig w:usb0="800000A3" w:usb1="00497878"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A46A05"/>
    <w:multiLevelType w:val="singleLevel"/>
    <w:tmpl w:val="ABA46A05"/>
    <w:lvl w:ilvl="0" w:tentative="0">
      <w:start w:val="2"/>
      <w:numFmt w:val="chineseCounting"/>
      <w:suff w:val="nothing"/>
      <w:lvlText w:val="（%1）"/>
      <w:lvlJc w:val="left"/>
      <w:rPr>
        <w:rFonts w:hint="eastAsia"/>
      </w:rPr>
    </w:lvl>
  </w:abstractNum>
  <w:abstractNum w:abstractNumId="1">
    <w:nsid w:val="28A9ABB4"/>
    <w:multiLevelType w:val="singleLevel"/>
    <w:tmpl w:val="28A9ABB4"/>
    <w:lvl w:ilvl="0" w:tentative="0">
      <w:start w:val="3"/>
      <w:numFmt w:val="chineseCounting"/>
      <w:suff w:val="nothing"/>
      <w:lvlText w:val="（%1）"/>
      <w:lvlJc w:val="left"/>
      <w:rPr>
        <w:rFonts w:hint="eastAsia"/>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薛小雄">
    <w15:presenceInfo w15:providerId="None" w15:userId="薛小雄"/>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1A12B3"/>
    <w:rsid w:val="002619CB"/>
    <w:rsid w:val="002663F1"/>
    <w:rsid w:val="002B33FD"/>
    <w:rsid w:val="002C3000"/>
    <w:rsid w:val="00323B43"/>
    <w:rsid w:val="00374AF5"/>
    <w:rsid w:val="003D37D8"/>
    <w:rsid w:val="003F1B39"/>
    <w:rsid w:val="003F1F47"/>
    <w:rsid w:val="00426133"/>
    <w:rsid w:val="004358AB"/>
    <w:rsid w:val="004A4EA8"/>
    <w:rsid w:val="00505A77"/>
    <w:rsid w:val="005124F0"/>
    <w:rsid w:val="00620103"/>
    <w:rsid w:val="00791760"/>
    <w:rsid w:val="008B7726"/>
    <w:rsid w:val="00925F87"/>
    <w:rsid w:val="0096343D"/>
    <w:rsid w:val="00A03A40"/>
    <w:rsid w:val="00A05BDA"/>
    <w:rsid w:val="00A7375C"/>
    <w:rsid w:val="00A83F25"/>
    <w:rsid w:val="00AF042C"/>
    <w:rsid w:val="00B97E37"/>
    <w:rsid w:val="00BC2332"/>
    <w:rsid w:val="00BC7173"/>
    <w:rsid w:val="00D31D50"/>
    <w:rsid w:val="00DA6E5A"/>
    <w:rsid w:val="00E2618D"/>
    <w:rsid w:val="00E62AA8"/>
    <w:rsid w:val="00E90380"/>
    <w:rsid w:val="00F43FF9"/>
    <w:rsid w:val="02225E5F"/>
    <w:rsid w:val="02F031B9"/>
    <w:rsid w:val="0389392D"/>
    <w:rsid w:val="076666EB"/>
    <w:rsid w:val="076C697B"/>
    <w:rsid w:val="08004910"/>
    <w:rsid w:val="08433CA1"/>
    <w:rsid w:val="08DA2C1B"/>
    <w:rsid w:val="091C4848"/>
    <w:rsid w:val="09A40CFA"/>
    <w:rsid w:val="0A5D3B7D"/>
    <w:rsid w:val="0AC21FA6"/>
    <w:rsid w:val="0DF625B8"/>
    <w:rsid w:val="0E411554"/>
    <w:rsid w:val="0EB75110"/>
    <w:rsid w:val="0ED044ED"/>
    <w:rsid w:val="0FDD54CD"/>
    <w:rsid w:val="11110565"/>
    <w:rsid w:val="113573C9"/>
    <w:rsid w:val="11C32F3A"/>
    <w:rsid w:val="11FE119D"/>
    <w:rsid w:val="12B34ECD"/>
    <w:rsid w:val="12EE080D"/>
    <w:rsid w:val="15051D97"/>
    <w:rsid w:val="16F84235"/>
    <w:rsid w:val="17C9309A"/>
    <w:rsid w:val="180A06A4"/>
    <w:rsid w:val="18246BFF"/>
    <w:rsid w:val="18324DB8"/>
    <w:rsid w:val="199873BC"/>
    <w:rsid w:val="1A5547B4"/>
    <w:rsid w:val="1A556A4C"/>
    <w:rsid w:val="1B9C1197"/>
    <w:rsid w:val="1C8A323A"/>
    <w:rsid w:val="1D772542"/>
    <w:rsid w:val="1DB92149"/>
    <w:rsid w:val="1E48664D"/>
    <w:rsid w:val="207221E1"/>
    <w:rsid w:val="21CD38A9"/>
    <w:rsid w:val="23EE3718"/>
    <w:rsid w:val="2453002F"/>
    <w:rsid w:val="24AA6E2A"/>
    <w:rsid w:val="25DC3F5B"/>
    <w:rsid w:val="2780516E"/>
    <w:rsid w:val="27DC1861"/>
    <w:rsid w:val="2AA51FD9"/>
    <w:rsid w:val="2BD97E03"/>
    <w:rsid w:val="2FF27739"/>
    <w:rsid w:val="30FC5878"/>
    <w:rsid w:val="33203131"/>
    <w:rsid w:val="3422683A"/>
    <w:rsid w:val="350B2CD5"/>
    <w:rsid w:val="351A0905"/>
    <w:rsid w:val="367E079D"/>
    <w:rsid w:val="37635711"/>
    <w:rsid w:val="37677902"/>
    <w:rsid w:val="37907ABF"/>
    <w:rsid w:val="37B3392D"/>
    <w:rsid w:val="38EA2E1D"/>
    <w:rsid w:val="39C624C7"/>
    <w:rsid w:val="3A015F5B"/>
    <w:rsid w:val="3A5FE673"/>
    <w:rsid w:val="3DD86DF3"/>
    <w:rsid w:val="3DF660C7"/>
    <w:rsid w:val="3E214783"/>
    <w:rsid w:val="3F5D2452"/>
    <w:rsid w:val="3FE30BDD"/>
    <w:rsid w:val="401524CC"/>
    <w:rsid w:val="416458FC"/>
    <w:rsid w:val="43EB3681"/>
    <w:rsid w:val="45035820"/>
    <w:rsid w:val="45782D1C"/>
    <w:rsid w:val="459F7BE3"/>
    <w:rsid w:val="460B233A"/>
    <w:rsid w:val="46A97826"/>
    <w:rsid w:val="472F5666"/>
    <w:rsid w:val="47B234DE"/>
    <w:rsid w:val="49121D20"/>
    <w:rsid w:val="49A07008"/>
    <w:rsid w:val="49F15353"/>
    <w:rsid w:val="49FB376E"/>
    <w:rsid w:val="4A4B645D"/>
    <w:rsid w:val="4A626EF9"/>
    <w:rsid w:val="4A913001"/>
    <w:rsid w:val="4B706DAC"/>
    <w:rsid w:val="4BED1D7E"/>
    <w:rsid w:val="4DC320B8"/>
    <w:rsid w:val="4DF32138"/>
    <w:rsid w:val="4E4E3EBD"/>
    <w:rsid w:val="4E924102"/>
    <w:rsid w:val="4FAD005F"/>
    <w:rsid w:val="4FF31262"/>
    <w:rsid w:val="509972E0"/>
    <w:rsid w:val="51904EEA"/>
    <w:rsid w:val="52135AF8"/>
    <w:rsid w:val="52BF42F4"/>
    <w:rsid w:val="54892E7A"/>
    <w:rsid w:val="57A00358"/>
    <w:rsid w:val="589B756C"/>
    <w:rsid w:val="5A65756D"/>
    <w:rsid w:val="5C0B1E61"/>
    <w:rsid w:val="5CE453E8"/>
    <w:rsid w:val="5ECD3E54"/>
    <w:rsid w:val="5FD70FB6"/>
    <w:rsid w:val="62642590"/>
    <w:rsid w:val="63097CD6"/>
    <w:rsid w:val="63114AB1"/>
    <w:rsid w:val="63566A1D"/>
    <w:rsid w:val="64324F9B"/>
    <w:rsid w:val="645D42E9"/>
    <w:rsid w:val="65CE6852"/>
    <w:rsid w:val="65EB7ECC"/>
    <w:rsid w:val="67D42D20"/>
    <w:rsid w:val="696331BE"/>
    <w:rsid w:val="6975527B"/>
    <w:rsid w:val="6A49091E"/>
    <w:rsid w:val="6AF60BBB"/>
    <w:rsid w:val="6B8F36F0"/>
    <w:rsid w:val="6C5A6D1C"/>
    <w:rsid w:val="6C7B7A85"/>
    <w:rsid w:val="6CB42164"/>
    <w:rsid w:val="6EF97246"/>
    <w:rsid w:val="70FC410F"/>
    <w:rsid w:val="71C94DB1"/>
    <w:rsid w:val="71F264EE"/>
    <w:rsid w:val="7232461F"/>
    <w:rsid w:val="760F693B"/>
    <w:rsid w:val="76A97E63"/>
    <w:rsid w:val="76F956B9"/>
    <w:rsid w:val="77444443"/>
    <w:rsid w:val="77D44A76"/>
    <w:rsid w:val="7819430C"/>
    <w:rsid w:val="79BF60FF"/>
    <w:rsid w:val="79E01076"/>
    <w:rsid w:val="7A6C6C53"/>
    <w:rsid w:val="7AC0645C"/>
    <w:rsid w:val="7C4B575E"/>
    <w:rsid w:val="7F3F0720"/>
    <w:rsid w:val="FEEF82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semiHidden/>
    <w:qFormat/>
    <w:uiPriority w:val="99"/>
    <w:rPr>
      <w:rFonts w:ascii="Tahoma" w:hAnsi="Tahoma"/>
      <w:sz w:val="18"/>
      <w:szCs w:val="18"/>
    </w:rPr>
  </w:style>
  <w:style w:type="character" w:customStyle="1" w:styleId="8">
    <w:name w:val="页脚 Char"/>
    <w:basedOn w:val="5"/>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619</Words>
  <Characters>3531</Characters>
  <Lines>29</Lines>
  <Paragraphs>8</Paragraphs>
  <TotalTime>247</TotalTime>
  <ScaleCrop>false</ScaleCrop>
  <LinksUpToDate>false</LinksUpToDate>
  <CharactersWithSpaces>4142</CharactersWithSpaces>
  <Application>WPS Office_11.8.2.11653_F1E327BC-269C-435d-A152-05C5408002CA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2008-09-12T09:20:00Z</dcterms:created>
  <dc:creator>Admin</dc:creator>
  <cp:lastModifiedBy>kylin</cp:lastModifiedBy>
  <cp:lastPrinted>2024-06-18T19:36:00Z</cp:lastPrinted>
  <dcterms:modified xsi:type="dcterms:W3CDTF">2024-08-28T15:43:51Z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2052-11.8.2.11653</vt:lpwstr>
  </property>
  <property fmtid="{D5CDD505-2E9C-101B-9397-08002B2CF9AE}" pid="3" name="ICV">
    <vt:lpwstr>1484753905834A18A3D83BE1848411CC</vt:lpwstr>
  </property>
</Properties>
</file>