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1"/>
        <w:rPr>
          <w:rFonts w:hint="eastAsia" w:ascii="宋体" w:hAnsi="宋体"/>
          <w:b/>
          <w:bCs/>
          <w:color w:val="000000" w:themeColor="text1"/>
          <w:kern w:val="0"/>
          <w:sz w:val="32"/>
          <w:szCs w:val="32"/>
          <w:lang w:val="zh-CN"/>
          <w14:textFill>
            <w14:solidFill>
              <w14:schemeClr w14:val="tx1"/>
            </w14:solidFill>
          </w14:textFill>
        </w:rPr>
      </w:pPr>
      <w:r>
        <w:rPr>
          <w:rFonts w:hint="eastAsia" w:ascii="宋体" w:hAnsi="宋体"/>
          <w:b/>
          <w:bCs/>
          <w:color w:val="000000" w:themeColor="text1"/>
          <w:kern w:val="0"/>
          <w:sz w:val="32"/>
          <w:szCs w:val="32"/>
          <w:lang w:val="zh-CN"/>
          <w14:textFill>
            <w14:solidFill>
              <w14:schemeClr w14:val="tx1"/>
            </w14:solidFill>
          </w14:textFill>
        </w:rPr>
        <w:t>报 价 表</w:t>
      </w:r>
    </w:p>
    <w:p>
      <w:pPr>
        <w:ind w:left="0" w:leftChars="0" w:firstLine="0" w:firstLineChars="0"/>
        <w:jc w:val="both"/>
        <w:outlineLvl w:val="1"/>
        <w:rPr>
          <w:rFonts w:hint="eastAsia" w:ascii="宋体" w:hAnsi="宋体"/>
          <w:b/>
          <w:bCs/>
          <w:color w:val="000000" w:themeColor="text1"/>
          <w:kern w:val="0"/>
          <w:sz w:val="32"/>
          <w:szCs w:val="32"/>
          <w:lang w:val="zh-CN"/>
          <w14:textFill>
            <w14:solidFill>
              <w14:schemeClr w14:val="tx1"/>
            </w14:solidFill>
          </w14:textFill>
        </w:rPr>
      </w:pPr>
    </w:p>
    <w:tbl>
      <w:tblPr>
        <w:tblStyle w:val="4"/>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73"/>
        <w:gridCol w:w="1127"/>
        <w:gridCol w:w="1946"/>
        <w:gridCol w:w="1946"/>
        <w:gridCol w:w="15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50" w:hRule="atLeast"/>
          <w:jc w:val="center"/>
        </w:trPr>
        <w:tc>
          <w:tcPr>
            <w:tcW w:w="1662" w:type="pct"/>
            <w:vAlign w:val="center"/>
          </w:tcPr>
          <w:p>
            <w:pPr>
              <w:keepNext w:val="0"/>
              <w:keepLines w:val="0"/>
              <w:suppressLineNumbers w:val="0"/>
              <w:spacing w:before="156" w:beforeLines="50" w:beforeAutospacing="0" w:after="0" w:afterAutospacing="0" w:line="360" w:lineRule="auto"/>
              <w:ind w:left="0" w:right="0" w:firstLine="0"/>
              <w:jc w:val="center"/>
              <w:rPr>
                <w:rFonts w:hint="eastAsia" w:ascii="宋体" w:hAnsi="宋体" w:eastAsia="宋体" w:cs="宋体"/>
                <w:b/>
                <w:color w:val="000000"/>
                <w:szCs w:val="21"/>
              </w:rPr>
            </w:pPr>
            <w:r>
              <w:rPr>
                <w:rFonts w:hint="eastAsia" w:ascii="宋体" w:hAnsi="宋体" w:eastAsia="宋体" w:cs="宋体"/>
                <w:b/>
                <w:color w:val="000000"/>
                <w:szCs w:val="21"/>
              </w:rPr>
              <w:t>项目名称</w:t>
            </w:r>
          </w:p>
        </w:tc>
        <w:tc>
          <w:tcPr>
            <w:tcW w:w="572" w:type="pct"/>
            <w:vAlign w:val="center"/>
          </w:tcPr>
          <w:p>
            <w:pPr>
              <w:keepNext w:val="0"/>
              <w:keepLines w:val="0"/>
              <w:suppressLineNumbers w:val="0"/>
              <w:spacing w:before="156" w:beforeLines="50" w:beforeAutospacing="0" w:after="0" w:afterAutospacing="0" w:line="360" w:lineRule="auto"/>
              <w:ind w:left="0" w:right="0" w:firstLine="0"/>
              <w:jc w:val="center"/>
              <w:rPr>
                <w:rFonts w:hint="eastAsia" w:ascii="宋体" w:hAnsi="宋体" w:eastAsia="宋体" w:cs="宋体"/>
                <w:b/>
                <w:color w:val="000000"/>
                <w:szCs w:val="21"/>
              </w:rPr>
            </w:pPr>
            <w:r>
              <w:rPr>
                <w:rFonts w:hint="eastAsia" w:ascii="宋体" w:hAnsi="宋体" w:eastAsia="宋体" w:cs="宋体"/>
                <w:b/>
                <w:color w:val="000000"/>
                <w:szCs w:val="21"/>
              </w:rPr>
              <w:t>数量</w:t>
            </w:r>
          </w:p>
        </w:tc>
        <w:tc>
          <w:tcPr>
            <w:tcW w:w="988" w:type="pct"/>
            <w:shd w:val="clear" w:color="auto" w:fill="auto"/>
            <w:vAlign w:val="center"/>
          </w:tcPr>
          <w:p>
            <w:pPr>
              <w:keepNext w:val="0"/>
              <w:keepLines w:val="0"/>
              <w:suppressLineNumbers w:val="0"/>
              <w:spacing w:before="156" w:beforeLines="50" w:beforeAutospacing="0" w:after="0" w:afterAutospacing="0" w:line="360" w:lineRule="auto"/>
              <w:ind w:left="0" w:right="0" w:firstLine="0"/>
              <w:jc w:val="center"/>
              <w:rPr>
                <w:rFonts w:hint="eastAsia" w:ascii="宋体" w:hAnsi="宋体" w:eastAsia="宋体" w:cs="宋体"/>
                <w:b/>
                <w:color w:val="000000"/>
                <w:szCs w:val="21"/>
              </w:rPr>
            </w:pPr>
            <w:r>
              <w:rPr>
                <w:rFonts w:hint="eastAsia" w:ascii="宋体" w:hAnsi="宋体" w:eastAsia="宋体" w:cs="宋体"/>
                <w:b/>
                <w:szCs w:val="24"/>
                <w:shd w:val="clear" w:color="auto" w:fill="FFFFFF"/>
                <w:lang w:bidi="ar"/>
              </w:rPr>
              <w:t>工期</w:t>
            </w:r>
          </w:p>
        </w:tc>
        <w:tc>
          <w:tcPr>
            <w:tcW w:w="988" w:type="pct"/>
            <w:shd w:val="clear" w:color="auto" w:fill="auto"/>
            <w:vAlign w:val="center"/>
          </w:tcPr>
          <w:p>
            <w:pPr>
              <w:keepNext w:val="0"/>
              <w:keepLines w:val="0"/>
              <w:suppressLineNumbers w:val="0"/>
              <w:spacing w:before="156" w:beforeLines="50" w:beforeAutospacing="0" w:after="0" w:afterAutospacing="0" w:line="360" w:lineRule="auto"/>
              <w:ind w:left="0" w:right="0" w:firstLine="0"/>
              <w:jc w:val="center"/>
              <w:rPr>
                <w:rFonts w:hint="eastAsia" w:ascii="宋体" w:hAnsi="宋体" w:eastAsia="宋体" w:cs="宋体"/>
                <w:b/>
                <w:color w:val="000000"/>
                <w:szCs w:val="21"/>
              </w:rPr>
            </w:pPr>
            <w:r>
              <w:rPr>
                <w:rFonts w:hint="eastAsia" w:ascii="宋体" w:hAnsi="宋体" w:cs="宋体"/>
                <w:b/>
                <w:szCs w:val="24"/>
                <w:shd w:val="clear" w:color="auto" w:fill="FFFFFF"/>
                <w:lang w:eastAsia="zh-CN" w:bidi="ar"/>
              </w:rPr>
              <w:t>总</w:t>
            </w:r>
            <w:r>
              <w:rPr>
                <w:rFonts w:hint="eastAsia" w:ascii="宋体" w:hAnsi="宋体" w:eastAsia="宋体" w:cs="宋体"/>
                <w:b/>
                <w:szCs w:val="24"/>
                <w:shd w:val="clear" w:color="auto" w:fill="FFFFFF"/>
                <w:lang w:bidi="ar"/>
              </w:rPr>
              <w:t>报价（人民币 元）</w:t>
            </w:r>
          </w:p>
        </w:tc>
        <w:tc>
          <w:tcPr>
            <w:tcW w:w="788" w:type="pct"/>
            <w:vAlign w:val="center"/>
          </w:tcPr>
          <w:p>
            <w:pPr>
              <w:keepNext w:val="0"/>
              <w:keepLines w:val="0"/>
              <w:suppressLineNumbers w:val="0"/>
              <w:spacing w:before="156" w:beforeLines="50" w:beforeAutospacing="0" w:after="0" w:afterAutospacing="0" w:line="360" w:lineRule="auto"/>
              <w:ind w:left="0" w:right="0" w:firstLine="0"/>
              <w:jc w:val="center"/>
              <w:rPr>
                <w:rFonts w:hint="eastAsia" w:ascii="宋体" w:hAnsi="宋体" w:eastAsia="宋体" w:cs="宋体"/>
                <w:b/>
                <w:color w:val="000000"/>
                <w:szCs w:val="21"/>
              </w:rPr>
            </w:pPr>
            <w:r>
              <w:rPr>
                <w:rFonts w:hint="eastAsia" w:ascii="宋体" w:hAnsi="宋体" w:eastAsia="宋体" w:cs="宋体"/>
                <w:b/>
                <w:color w:val="00000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48" w:hRule="atLeast"/>
          <w:jc w:val="center"/>
        </w:trPr>
        <w:tc>
          <w:tcPr>
            <w:tcW w:w="1662" w:type="pct"/>
            <w:vAlign w:val="center"/>
          </w:tcPr>
          <w:p>
            <w:pPr>
              <w:keepNext w:val="0"/>
              <w:keepLines w:val="0"/>
              <w:suppressLineNumbers w:val="0"/>
              <w:spacing w:before="156" w:beforeLines="50" w:beforeAutospacing="0" w:after="0" w:afterAutospacing="0" w:line="360" w:lineRule="auto"/>
              <w:ind w:left="0" w:right="0" w:firstLine="0"/>
              <w:jc w:val="center"/>
              <w:rPr>
                <w:rFonts w:hint="eastAsia" w:ascii="宋体" w:hAnsi="宋体" w:eastAsia="宋体" w:cs="宋体"/>
                <w:bCs/>
                <w:color w:val="000000"/>
                <w:szCs w:val="21"/>
              </w:rPr>
            </w:pPr>
            <w:r>
              <w:rPr>
                <w:rFonts w:hint="eastAsia" w:ascii="宋体" w:hAnsi="宋体" w:eastAsia="宋体" w:cs="宋体"/>
                <w:szCs w:val="24"/>
                <w:shd w:val="clear" w:color="auto" w:fill="FFFFFF"/>
                <w:lang w:bidi="ar"/>
              </w:rPr>
              <w:t>广东省东莞监狱警察职工伙房天然气管道改造项目</w:t>
            </w:r>
          </w:p>
        </w:tc>
        <w:tc>
          <w:tcPr>
            <w:tcW w:w="572" w:type="pct"/>
            <w:vAlign w:val="center"/>
          </w:tcPr>
          <w:p>
            <w:pPr>
              <w:keepNext w:val="0"/>
              <w:keepLines w:val="0"/>
              <w:suppressLineNumbers w:val="0"/>
              <w:spacing w:before="156" w:beforeLines="50" w:beforeAutospacing="0" w:after="0" w:afterAutospacing="0" w:line="360" w:lineRule="auto"/>
              <w:ind w:left="0" w:right="0" w:firstLine="0"/>
              <w:jc w:val="center"/>
              <w:rPr>
                <w:rFonts w:hint="eastAsia" w:ascii="宋体" w:hAnsi="宋体" w:eastAsia="宋体" w:cs="宋体"/>
                <w:szCs w:val="24"/>
                <w:shd w:val="clear" w:color="auto" w:fill="FFFFFF"/>
                <w:lang w:bidi="ar"/>
              </w:rPr>
            </w:pPr>
            <w:r>
              <w:rPr>
                <w:rFonts w:hint="eastAsia" w:ascii="宋体" w:hAnsi="宋体" w:eastAsia="宋体" w:cs="宋体"/>
                <w:szCs w:val="24"/>
                <w:shd w:val="clear" w:color="auto" w:fill="FFFFFF"/>
                <w:lang w:bidi="ar"/>
              </w:rPr>
              <w:t>1项</w:t>
            </w:r>
          </w:p>
        </w:tc>
        <w:tc>
          <w:tcPr>
            <w:tcW w:w="988" w:type="pct"/>
            <w:shd w:val="clear" w:color="auto" w:fill="auto"/>
            <w:vAlign w:val="center"/>
          </w:tcPr>
          <w:p>
            <w:pPr>
              <w:keepNext w:val="0"/>
              <w:keepLines w:val="0"/>
              <w:suppressLineNumbers w:val="0"/>
              <w:spacing w:before="156" w:beforeLines="50" w:beforeAutospacing="0" w:after="0" w:afterAutospacing="0" w:line="360" w:lineRule="auto"/>
              <w:ind w:left="0" w:right="0" w:firstLine="0"/>
              <w:jc w:val="center"/>
              <w:rPr>
                <w:rFonts w:hint="eastAsia" w:ascii="宋体" w:hAnsi="宋体" w:eastAsia="宋体" w:cs="宋体"/>
                <w:szCs w:val="24"/>
                <w:shd w:val="clear" w:color="auto" w:fill="FFFFFF"/>
                <w:lang w:val="en-US" w:eastAsia="zh-CN" w:bidi="ar"/>
              </w:rPr>
            </w:pPr>
            <w:r>
              <w:rPr>
                <w:rFonts w:hint="eastAsia" w:ascii="宋体" w:hAnsi="宋体" w:eastAsia="宋体" w:cs="宋体"/>
                <w:szCs w:val="24"/>
                <w:shd w:val="clear" w:color="auto" w:fill="FFFFFF"/>
                <w:lang w:val="en-US" w:eastAsia="zh-CN" w:bidi="ar"/>
              </w:rPr>
              <w:t xml:space="preserve"> 15 </w:t>
            </w:r>
            <w:r>
              <w:rPr>
                <w:rFonts w:hint="eastAsia" w:ascii="宋体" w:hAnsi="宋体" w:eastAsia="宋体" w:cs="宋体"/>
                <w:szCs w:val="24"/>
                <w:shd w:val="clear" w:color="auto" w:fill="FFFFFF"/>
                <w:lang w:bidi="ar"/>
              </w:rPr>
              <w:t>日历天</w:t>
            </w:r>
          </w:p>
        </w:tc>
        <w:tc>
          <w:tcPr>
            <w:tcW w:w="988" w:type="pct"/>
            <w:shd w:val="clear" w:color="auto" w:fill="auto"/>
            <w:vAlign w:val="center"/>
          </w:tcPr>
          <w:p>
            <w:pPr>
              <w:keepNext w:val="0"/>
              <w:keepLines w:val="0"/>
              <w:suppressLineNumbers w:val="0"/>
              <w:spacing w:before="156" w:beforeLines="50" w:beforeAutospacing="0" w:after="0" w:afterAutospacing="0" w:line="360" w:lineRule="auto"/>
              <w:ind w:left="0" w:right="0" w:firstLine="0"/>
              <w:jc w:val="center"/>
              <w:rPr>
                <w:rFonts w:hint="eastAsia" w:ascii="宋体" w:hAnsi="宋体" w:eastAsia="宋体" w:cs="宋体"/>
                <w:szCs w:val="24"/>
                <w:shd w:val="clear" w:color="auto" w:fill="FFFFFF"/>
                <w:lang w:bidi="ar"/>
              </w:rPr>
            </w:pPr>
          </w:p>
        </w:tc>
        <w:tc>
          <w:tcPr>
            <w:tcW w:w="788" w:type="pct"/>
            <w:vAlign w:val="center"/>
          </w:tcPr>
          <w:p>
            <w:pPr>
              <w:keepNext w:val="0"/>
              <w:keepLines w:val="0"/>
              <w:suppressLineNumbers w:val="0"/>
              <w:spacing w:before="156" w:beforeLines="50" w:beforeAutospacing="0" w:after="0" w:afterAutospacing="0" w:line="360" w:lineRule="auto"/>
              <w:ind w:left="0" w:right="0" w:firstLine="0"/>
              <w:jc w:val="both"/>
              <w:rPr>
                <w:rFonts w:hint="eastAsia" w:ascii="宋体" w:hAnsi="宋体" w:eastAsia="宋体" w:cs="宋体"/>
                <w:bCs/>
                <w:color w:val="000000"/>
                <w:szCs w:val="21"/>
                <w:lang w:eastAsia="zh-CN"/>
              </w:rPr>
            </w:pPr>
            <w:r>
              <w:rPr>
                <w:rFonts w:hint="eastAsia" w:ascii="宋体" w:hAnsi="宋体" w:cs="宋体"/>
                <w:bCs/>
                <w:color w:val="000000"/>
                <w:szCs w:val="21"/>
                <w:lang w:eastAsia="zh-CN"/>
              </w:rPr>
              <w:t>详细报价请在工程量清单中填写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48" w:hRule="atLeast"/>
          <w:jc w:val="center"/>
        </w:trPr>
        <w:tc>
          <w:tcPr>
            <w:tcW w:w="5000" w:type="pct"/>
            <w:gridSpan w:val="5"/>
            <w:vAlign w:val="center"/>
          </w:tcPr>
          <w:p>
            <w:pPr>
              <w:keepNext w:val="0"/>
              <w:keepLines w:val="0"/>
              <w:suppressLineNumbers w:val="0"/>
              <w:tabs>
                <w:tab w:val="left" w:pos="3101"/>
              </w:tabs>
              <w:spacing w:before="156" w:beforeLines="50" w:beforeAutospacing="0" w:after="0" w:afterAutospacing="0" w:line="360" w:lineRule="auto"/>
              <w:ind w:left="0" w:right="0" w:firstLine="0"/>
              <w:jc w:val="both"/>
              <w:rPr>
                <w:rFonts w:hint="eastAsia" w:ascii="宋体" w:hAnsi="宋体" w:cs="宋体"/>
                <w:bCs/>
                <w:color w:val="000000"/>
                <w:szCs w:val="21"/>
                <w:lang w:eastAsia="zh-CN"/>
              </w:rPr>
            </w:pPr>
            <w:r>
              <w:rPr>
                <w:rFonts w:hint="eastAsia" w:ascii="宋体" w:hAnsi="宋体" w:eastAsia="宋体" w:cs="宋体"/>
                <w:sz w:val="24"/>
                <w:szCs w:val="32"/>
                <w:shd w:val="clear" w:color="auto" w:fill="FFFFFF"/>
                <w:lang w:eastAsia="zh-CN" w:bidi="ar"/>
              </w:rPr>
              <w:t>以上总报价需包含项目绿色施工安全防护措施费6532.8元</w:t>
            </w:r>
            <w:r>
              <w:rPr>
                <w:rFonts w:hint="eastAsia" w:ascii="宋体" w:hAnsi="宋体" w:cs="宋体"/>
                <w:sz w:val="24"/>
                <w:szCs w:val="32"/>
                <w:shd w:val="clear" w:color="auto" w:fill="FFFFFF"/>
                <w:lang w:eastAsia="zh-CN" w:bidi="ar"/>
              </w:rPr>
              <w:t>。</w:t>
            </w:r>
          </w:p>
        </w:tc>
      </w:tr>
    </w:tbl>
    <w:p>
      <w:pPr>
        <w:pStyle w:val="2"/>
        <w:ind w:firstLine="0" w:firstLineChars="0"/>
        <w:rPr>
          <w:lang w:val="zh-CN"/>
        </w:rPr>
      </w:pPr>
    </w:p>
    <w:p>
      <w:pPr>
        <w:ind w:firstLine="0"/>
        <w:jc w:val="left"/>
        <w:rPr>
          <w:rFonts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注：</w:t>
      </w:r>
    </w:p>
    <w:p>
      <w:pPr>
        <w:widowControl/>
        <w:numPr>
          <w:ilvl w:val="0"/>
          <w:numId w:val="1"/>
        </w:numPr>
        <w:shd w:val="clear" w:color="auto" w:fill="FFFFFF"/>
        <w:spacing w:line="360" w:lineRule="auto"/>
        <w:jc w:val="left"/>
        <w:rPr>
          <w:rFonts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供应商必须按报价表的格式填写，不得增加或删除表格内容。除单价、金额或项目要求填写的内容外，不得擅自改动报价表内容，否则将有可能影响成交结果，不推荐为成交候选人；</w:t>
      </w:r>
    </w:p>
    <w:p>
      <w:pPr>
        <w:widowControl/>
        <w:numPr>
          <w:ilvl w:val="0"/>
          <w:numId w:val="1"/>
        </w:numPr>
        <w:shd w:val="clear" w:color="auto" w:fill="FFFFFF"/>
        <w:spacing w:line="360" w:lineRule="auto"/>
        <w:jc w:val="left"/>
        <w:rPr>
          <w:rFonts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所有价格均系用人民币表示，单位为元，均为含税价；</w:t>
      </w:r>
    </w:p>
    <w:p>
      <w:pPr>
        <w:widowControl/>
        <w:numPr>
          <w:ilvl w:val="0"/>
          <w:numId w:val="1"/>
        </w:numPr>
        <w:shd w:val="clear" w:color="auto" w:fill="FFFFFF"/>
        <w:spacing w:line="360" w:lineRule="auto"/>
        <w:jc w:val="left"/>
        <w:rPr>
          <w:rFonts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大写金额和小写金额不一致的，以大写金额为准；单价金额小数点或者百分比有明显错位的，以报价表的总价为准，并修改单价；总价金额与按单价汇总金额不一致的，以单价金额计算结果为准；不接受总价优惠折扣形式的报价，供应商应将对项目的优惠直接在清单报价中体现出来。如果供应商不接受对其错误的更正，其报价将被视为无效报价；</w:t>
      </w:r>
    </w:p>
    <w:p>
      <w:pPr>
        <w:widowControl/>
        <w:numPr>
          <w:ilvl w:val="0"/>
          <w:numId w:val="1"/>
        </w:numPr>
        <w:shd w:val="clear" w:color="auto" w:fill="FFFFFF"/>
        <w:spacing w:line="360" w:lineRule="auto"/>
        <w:jc w:val="left"/>
        <w:rPr>
          <w:rFonts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供应商报价表必须加盖公章，否则视作无效报价。</w:t>
      </w:r>
    </w:p>
    <w:p>
      <w:pPr>
        <w:widowControl/>
        <w:numPr>
          <w:numId w:val="0"/>
        </w:numPr>
        <w:shd w:val="clear" w:color="auto" w:fill="FFFFFF"/>
        <w:spacing w:line="360" w:lineRule="auto"/>
        <w:jc w:val="left"/>
        <w:rPr>
          <w:rFonts w:hint="eastAsia" w:ascii="宋体" w:hAnsi="宋体" w:cs="宋体"/>
          <w:b/>
          <w:bCs/>
          <w:color w:val="000000" w:themeColor="text1"/>
          <w:kern w:val="0"/>
          <w:szCs w:val="21"/>
          <w14:textFill>
            <w14:solidFill>
              <w14:schemeClr w14:val="tx1"/>
            </w14:solidFill>
          </w14:textFill>
        </w:rPr>
      </w:pPr>
    </w:p>
    <w:p>
      <w:pPr>
        <w:widowControl/>
        <w:numPr>
          <w:numId w:val="0"/>
        </w:numPr>
        <w:shd w:val="clear" w:color="auto" w:fill="FFFFFF"/>
        <w:spacing w:line="360" w:lineRule="auto"/>
        <w:jc w:val="left"/>
        <w:rPr>
          <w:rFonts w:hint="eastAsia" w:ascii="宋体" w:hAnsi="宋体" w:cs="宋体"/>
          <w:b/>
          <w:bCs/>
          <w:color w:val="000000" w:themeColor="text1"/>
          <w:kern w:val="0"/>
          <w:szCs w:val="21"/>
          <w14:textFill>
            <w14:solidFill>
              <w14:schemeClr w14:val="tx1"/>
            </w14:solidFill>
          </w14:textFill>
        </w:rPr>
      </w:pPr>
    </w:p>
    <w:p>
      <w:pPr>
        <w:widowControl/>
        <w:numPr>
          <w:numId w:val="0"/>
        </w:numPr>
        <w:shd w:val="clear" w:color="auto" w:fill="FFFFFF"/>
        <w:spacing w:line="360" w:lineRule="auto"/>
        <w:jc w:val="left"/>
        <w:rPr>
          <w:rFonts w:hint="eastAsia" w:ascii="宋体" w:hAnsi="宋体" w:cs="宋体"/>
          <w:b/>
          <w:bCs/>
          <w:color w:val="000000" w:themeColor="text1"/>
          <w:kern w:val="0"/>
          <w:szCs w:val="21"/>
          <w14:textFill>
            <w14:solidFill>
              <w14:schemeClr w14:val="tx1"/>
            </w14:solidFill>
          </w14:textFill>
        </w:rPr>
      </w:pPr>
    </w:p>
    <w:p>
      <w:pPr>
        <w:wordWrap w:val="0"/>
        <w:spacing w:line="500" w:lineRule="exact"/>
        <w:ind w:firstLine="0"/>
        <w:jc w:val="right"/>
        <w:rPr>
          <w:rFonts w:hint="eastAsia" w:ascii="宋体" w:hAnsi="宋体"/>
          <w:color w:val="000000" w:themeColor="text1"/>
          <w:spacing w:val="4"/>
          <w:szCs w:val="21"/>
          <w:lang w:val="en-US" w:eastAsia="zh-CN"/>
          <w14:textFill>
            <w14:solidFill>
              <w14:schemeClr w14:val="tx1"/>
            </w14:solidFill>
          </w14:textFill>
        </w:rPr>
      </w:pPr>
      <w:r>
        <w:rPr>
          <w:rFonts w:hint="eastAsia" w:ascii="宋体" w:hAnsi="宋体"/>
          <w:color w:val="000000" w:themeColor="text1"/>
          <w:spacing w:val="4"/>
          <w:szCs w:val="21"/>
          <w14:textFill>
            <w14:solidFill>
              <w14:schemeClr w14:val="tx1"/>
            </w14:solidFill>
          </w14:textFill>
        </w:rPr>
        <w:t>供应商名称（</w:t>
      </w:r>
      <w:r>
        <w:rPr>
          <w:rFonts w:hint="eastAsia" w:ascii="宋体" w:hAnsi="宋体"/>
          <w:color w:val="000000" w:themeColor="text1"/>
          <w:szCs w:val="21"/>
          <w14:textFill>
            <w14:solidFill>
              <w14:schemeClr w14:val="tx1"/>
            </w14:solidFill>
          </w14:textFill>
        </w:rPr>
        <w:t>单位盖</w:t>
      </w:r>
      <w:r>
        <w:rPr>
          <w:rFonts w:hint="eastAsia" w:ascii="宋体" w:hAnsi="宋体"/>
          <w:color w:val="000000" w:themeColor="text1"/>
          <w:spacing w:val="4"/>
          <w:szCs w:val="21"/>
          <w14:textFill>
            <w14:solidFill>
              <w14:schemeClr w14:val="tx1"/>
            </w14:solidFill>
          </w14:textFill>
        </w:rPr>
        <w:t>公章）：</w:t>
      </w:r>
      <w:r>
        <w:rPr>
          <w:rFonts w:hint="eastAsia" w:ascii="宋体" w:hAnsi="宋体"/>
          <w:color w:val="000000" w:themeColor="text1"/>
          <w:spacing w:val="4"/>
          <w:szCs w:val="21"/>
          <w:lang w:val="en-US" w:eastAsia="zh-CN"/>
          <w14:textFill>
            <w14:solidFill>
              <w14:schemeClr w14:val="tx1"/>
            </w14:solidFill>
          </w14:textFill>
        </w:rPr>
        <w:t xml:space="preserve">                  </w:t>
      </w:r>
    </w:p>
    <w:p>
      <w:pPr>
        <w:wordWrap/>
        <w:spacing w:line="500" w:lineRule="exact"/>
        <w:ind w:firstLine="0"/>
        <w:jc w:val="right"/>
        <w:rPr>
          <w:rFonts w:hint="default" w:ascii="宋体" w:hAnsi="宋体"/>
          <w:color w:val="000000" w:themeColor="text1"/>
          <w:spacing w:val="4"/>
          <w:szCs w:val="21"/>
          <w:lang w:val="en-US" w:eastAsia="zh-CN"/>
          <w14:textFill>
            <w14:solidFill>
              <w14:schemeClr w14:val="tx1"/>
            </w14:solidFill>
          </w14:textFill>
        </w:rPr>
      </w:pPr>
    </w:p>
    <w:p>
      <w:pPr>
        <w:wordWrap w:val="0"/>
        <w:ind w:firstLine="0"/>
        <w:jc w:val="right"/>
        <w:rPr>
          <w:rFonts w:hint="default" w:eastAsia="宋体"/>
          <w:color w:val="000000" w:themeColor="text1"/>
          <w:szCs w:val="22"/>
          <w:lang w:val="en-US" w:eastAsia="zh-CN"/>
          <w14:textFill>
            <w14:solidFill>
              <w14:schemeClr w14:val="tx1"/>
            </w14:solidFill>
          </w14:textFill>
        </w:rPr>
        <w:sectPr>
          <w:footerReference r:id="rId5" w:type="default"/>
          <w:pgSz w:w="11906" w:h="16838"/>
          <w:pgMar w:top="1440" w:right="1134" w:bottom="1440" w:left="1134" w:header="851" w:footer="992" w:gutter="0"/>
          <w:cols w:space="425" w:num="1"/>
          <w:docGrid w:type="lines" w:linePitch="312" w:charSpace="0"/>
        </w:sectPr>
      </w:pPr>
      <w:r>
        <w:rPr>
          <w:rFonts w:hint="eastAsia"/>
          <w:color w:val="000000" w:themeColor="text1"/>
          <w:szCs w:val="22"/>
          <w14:textFill>
            <w14:solidFill>
              <w14:schemeClr w14:val="tx1"/>
            </w14:solidFill>
          </w14:textFill>
        </w:rPr>
        <w:t>日期</w:t>
      </w:r>
      <w:r>
        <w:rPr>
          <w:rFonts w:hint="eastAsia"/>
          <w:color w:val="000000" w:themeColor="text1"/>
          <w:szCs w:val="22"/>
          <w:lang w:eastAsia="zh-CN"/>
          <w14:textFill>
            <w14:solidFill>
              <w14:schemeClr w14:val="tx1"/>
            </w14:solidFill>
          </w14:textFill>
        </w:rPr>
        <w:t>：</w:t>
      </w:r>
      <w:r>
        <w:rPr>
          <w:rFonts w:hint="eastAsia"/>
          <w:color w:val="000000" w:themeColor="text1"/>
          <w:szCs w:val="22"/>
          <w:lang w:val="en-US" w:eastAsia="zh-CN"/>
          <w14:textFill>
            <w14:solidFill>
              <w14:schemeClr w14:val="tx1"/>
            </w14:solidFill>
          </w14:textFill>
        </w:rPr>
        <w:t xml:space="preserve">           </w:t>
      </w:r>
    </w:p>
    <w:p>
      <w:pPr>
        <w:keepNext/>
        <w:keepLines/>
        <w:spacing w:line="360" w:lineRule="auto"/>
        <w:jc w:val="center"/>
        <w:outlineLvl w:val="1"/>
        <w:rPr>
          <w:rFonts w:hint="eastAsia" w:ascii="宋体" w:hAnsi="宋体" w:eastAsia="宋体" w:cs="宋体"/>
          <w:b/>
          <w:bCs/>
          <w:color w:val="000000"/>
          <w:kern w:val="0"/>
          <w:sz w:val="32"/>
          <w:szCs w:val="32"/>
        </w:rPr>
      </w:pPr>
      <w:r>
        <w:rPr>
          <w:rFonts w:hint="eastAsia" w:ascii="宋体" w:hAnsi="宋体" w:eastAsia="宋体" w:cs="宋体"/>
          <w:b/>
          <w:bCs/>
          <w:color w:val="000000"/>
          <w:kern w:val="0"/>
          <w:sz w:val="32"/>
          <w:szCs w:val="32"/>
        </w:rPr>
        <w:t>用户需求书响应声明函</w:t>
      </w:r>
    </w:p>
    <w:p>
      <w:pPr>
        <w:spacing w:line="360" w:lineRule="auto"/>
        <w:rPr>
          <w:rFonts w:hint="eastAsia" w:ascii="宋体" w:hAnsi="宋体" w:eastAsia="宋体" w:cs="宋体"/>
          <w:b/>
          <w:color w:val="000000"/>
          <w:szCs w:val="21"/>
        </w:rPr>
      </w:pPr>
    </w:p>
    <w:p>
      <w:pPr>
        <w:spacing w:line="360" w:lineRule="auto"/>
        <w:rPr>
          <w:rFonts w:hint="eastAsia" w:ascii="宋体" w:hAnsi="宋体" w:eastAsia="宋体" w:cs="宋体"/>
          <w:color w:val="000000"/>
          <w:szCs w:val="22"/>
          <w:lang w:val="zh-CN"/>
        </w:rPr>
      </w:pPr>
      <w:r>
        <w:rPr>
          <w:rFonts w:hint="eastAsia" w:ascii="宋体" w:hAnsi="宋体" w:eastAsia="宋体" w:cs="宋体"/>
          <w:b/>
          <w:color w:val="000000"/>
          <w:szCs w:val="21"/>
        </w:rPr>
        <w:t>致：</w:t>
      </w:r>
      <w:r>
        <w:rPr>
          <w:rFonts w:hint="eastAsia" w:ascii="宋体" w:hAnsi="宋体" w:eastAsia="宋体" w:cs="宋体"/>
          <w:b/>
          <w:bCs/>
          <w:color w:val="000000"/>
        </w:rPr>
        <w:t>广东省东莞监狱</w:t>
      </w:r>
    </w:p>
    <w:p>
      <w:pPr>
        <w:snapToGrid w:val="0"/>
        <w:spacing w:line="360" w:lineRule="auto"/>
        <w:ind w:firstLine="420" w:firstLineChars="200"/>
        <w:rPr>
          <w:rFonts w:hint="eastAsia" w:ascii="宋体" w:hAnsi="宋体" w:eastAsia="宋体" w:cs="宋体"/>
          <w:color w:val="000000"/>
          <w:szCs w:val="21"/>
        </w:rPr>
      </w:pPr>
      <w:r>
        <w:rPr>
          <w:rFonts w:hint="eastAsia" w:ascii="宋体" w:hAnsi="宋体" w:eastAsia="宋体" w:cs="宋体"/>
          <w:color w:val="000000"/>
          <w:szCs w:val="21"/>
        </w:rPr>
        <w:t>关于贵单位发布</w:t>
      </w:r>
      <w:r>
        <w:rPr>
          <w:rFonts w:hint="eastAsia" w:ascii="宋体" w:hAnsi="宋体" w:eastAsia="宋体" w:cs="宋体"/>
          <w:b/>
          <w:bCs/>
          <w:color w:val="000000"/>
          <w:szCs w:val="21"/>
          <w:u w:val="single"/>
        </w:rPr>
        <w:t>广东省东莞监狱警察职工伙房天然气管道改造项目</w:t>
      </w:r>
      <w:r>
        <w:rPr>
          <w:rFonts w:hint="eastAsia" w:ascii="宋体" w:hAnsi="宋体" w:eastAsia="宋体" w:cs="宋体"/>
          <w:color w:val="000000"/>
          <w:szCs w:val="21"/>
        </w:rPr>
        <w:t>的</w:t>
      </w:r>
      <w:r>
        <w:rPr>
          <w:rFonts w:hint="eastAsia" w:ascii="宋体" w:hAnsi="宋体" w:cs="宋体"/>
          <w:color w:val="000000"/>
          <w:szCs w:val="21"/>
          <w:lang w:eastAsia="zh-CN"/>
        </w:rPr>
        <w:t>比价</w:t>
      </w:r>
      <w:r>
        <w:rPr>
          <w:rFonts w:hint="eastAsia" w:ascii="宋体" w:hAnsi="宋体" w:eastAsia="宋体" w:cs="宋体"/>
          <w:color w:val="000000"/>
          <w:szCs w:val="21"/>
        </w:rPr>
        <w:t>公告，本公司（企业）愿意参加采购活动，并作出如下声明：</w:t>
      </w:r>
    </w:p>
    <w:p>
      <w:pPr>
        <w:tabs>
          <w:tab w:val="left" w:pos="426"/>
        </w:tabs>
        <w:snapToGrid w:val="0"/>
        <w:spacing w:line="360" w:lineRule="auto"/>
        <w:ind w:firstLine="420"/>
        <w:rPr>
          <w:rFonts w:hint="eastAsia" w:ascii="宋体" w:hAnsi="宋体" w:eastAsia="宋体" w:cs="宋体"/>
          <w:color w:val="000000"/>
          <w:kern w:val="0"/>
          <w:szCs w:val="21"/>
        </w:rPr>
      </w:pPr>
      <w:r>
        <w:rPr>
          <w:rFonts w:hint="eastAsia" w:ascii="宋体" w:hAnsi="宋体" w:eastAsia="宋体" w:cs="宋体"/>
          <w:color w:val="000000"/>
          <w:kern w:val="0"/>
          <w:szCs w:val="21"/>
        </w:rPr>
        <w:t>本公司（企业）承诺在报名时已对于用户需求书中的各项条款、内容及要求给予充分考虑，明确承诺对于本项目的用户需求中的各项条款、内容及要求均为完全响应，不存在任意一条负偏离或不响应的情况。本公司（企业）清楚，若对于用户需求书各项条款存在任意一条负偏离或不响应的情况，不被推荐为成交候选人的要求。</w:t>
      </w:r>
    </w:p>
    <w:p>
      <w:pPr>
        <w:tabs>
          <w:tab w:val="left" w:pos="426"/>
        </w:tabs>
        <w:snapToGrid w:val="0"/>
        <w:spacing w:line="360" w:lineRule="auto"/>
        <w:ind w:firstLine="420"/>
        <w:rPr>
          <w:rFonts w:hint="eastAsia" w:ascii="宋体" w:hAnsi="宋体" w:eastAsia="宋体" w:cs="宋体"/>
          <w:color w:val="000000"/>
          <w:kern w:val="0"/>
          <w:szCs w:val="21"/>
        </w:rPr>
      </w:pPr>
      <w:r>
        <w:rPr>
          <w:rFonts w:hint="eastAsia" w:ascii="宋体" w:hAnsi="宋体" w:eastAsia="宋体" w:cs="宋体"/>
          <w:color w:val="000000"/>
          <w:kern w:val="0"/>
          <w:szCs w:val="21"/>
        </w:rPr>
        <w:t>本公司（企业）承诺在本次采购活动中，如有违法、违规、弄虚作假行为，所造成的损失、不良后果及法律责任，一律由我公司（企业）承担。</w:t>
      </w:r>
    </w:p>
    <w:p>
      <w:pPr>
        <w:autoSpaceDE w:val="0"/>
        <w:autoSpaceDN w:val="0"/>
        <w:adjustRightInd w:val="0"/>
        <w:spacing w:line="360" w:lineRule="auto"/>
        <w:ind w:firstLine="413" w:firstLineChars="196"/>
        <w:rPr>
          <w:rFonts w:hint="eastAsia" w:ascii="宋体" w:hAnsi="宋体" w:eastAsia="宋体" w:cs="宋体"/>
          <w:b/>
          <w:color w:val="000000"/>
          <w:szCs w:val="22"/>
        </w:rPr>
      </w:pPr>
      <w:r>
        <w:rPr>
          <w:rFonts w:hint="eastAsia" w:ascii="宋体" w:hAnsi="宋体" w:eastAsia="宋体" w:cs="宋体"/>
          <w:b/>
          <w:color w:val="000000"/>
          <w:szCs w:val="22"/>
        </w:rPr>
        <w:t>备注：</w:t>
      </w:r>
    </w:p>
    <w:p>
      <w:pPr>
        <w:numPr>
          <w:ilvl w:val="0"/>
          <w:numId w:val="2"/>
        </w:numPr>
        <w:autoSpaceDE w:val="0"/>
        <w:autoSpaceDN w:val="0"/>
        <w:adjustRightInd w:val="0"/>
        <w:spacing w:line="360" w:lineRule="auto"/>
        <w:rPr>
          <w:rFonts w:hint="eastAsia" w:ascii="宋体" w:hAnsi="宋体" w:eastAsia="宋体" w:cs="宋体"/>
          <w:color w:val="000000"/>
          <w:szCs w:val="22"/>
        </w:rPr>
      </w:pPr>
      <w:r>
        <w:rPr>
          <w:rFonts w:hint="eastAsia" w:ascii="宋体" w:hAnsi="宋体" w:eastAsia="宋体" w:cs="宋体"/>
          <w:color w:val="000000"/>
          <w:szCs w:val="22"/>
        </w:rPr>
        <w:t>本声明函必须提供且内容不得擅自删改，否则视为响应无效。</w:t>
      </w:r>
    </w:p>
    <w:p>
      <w:pPr>
        <w:numPr>
          <w:ilvl w:val="0"/>
          <w:numId w:val="2"/>
        </w:numPr>
        <w:snapToGrid w:val="0"/>
        <w:spacing w:line="360" w:lineRule="auto"/>
        <w:rPr>
          <w:rFonts w:hint="eastAsia" w:ascii="宋体" w:hAnsi="宋体" w:eastAsia="宋体" w:cs="宋体"/>
          <w:color w:val="000000"/>
          <w:szCs w:val="21"/>
        </w:rPr>
      </w:pPr>
      <w:r>
        <w:rPr>
          <w:rFonts w:hint="eastAsia" w:ascii="宋体" w:hAnsi="宋体" w:eastAsia="宋体" w:cs="宋体"/>
          <w:color w:val="000000"/>
          <w:szCs w:val="21"/>
        </w:rPr>
        <w:t>本声明函如有虚假或与事实不符的，作无效报价处理。</w:t>
      </w:r>
    </w:p>
    <w:p>
      <w:pPr>
        <w:widowControl/>
        <w:spacing w:line="360" w:lineRule="auto"/>
        <w:jc w:val="left"/>
        <w:rPr>
          <w:rFonts w:hint="eastAsia" w:ascii="宋体" w:hAnsi="宋体" w:eastAsia="宋体" w:cs="宋体"/>
          <w:b/>
          <w:bCs/>
          <w:color w:val="000000"/>
          <w:kern w:val="0"/>
          <w:sz w:val="32"/>
          <w:szCs w:val="32"/>
        </w:rPr>
      </w:pPr>
    </w:p>
    <w:p>
      <w:pPr>
        <w:pStyle w:val="6"/>
        <w:wordWrap w:val="0"/>
        <w:spacing w:line="360" w:lineRule="auto"/>
        <w:ind w:left="1200" w:right="218" w:firstLine="0" w:firstLineChars="0"/>
        <w:jc w:val="right"/>
        <w:rPr>
          <w:rFonts w:hint="eastAsia" w:ascii="宋体" w:hAnsi="宋体" w:eastAsia="宋体" w:cs="宋体"/>
          <w:color w:val="000000"/>
          <w:szCs w:val="21"/>
          <w:u w:val="single"/>
          <w:lang w:val="en-US" w:eastAsia="zh-CN"/>
        </w:rPr>
      </w:pPr>
      <w:r>
        <w:rPr>
          <w:rFonts w:hint="eastAsia" w:ascii="宋体" w:hAnsi="宋体" w:eastAsia="宋体" w:cs="宋体"/>
          <w:color w:val="000000"/>
          <w:spacing w:val="4"/>
          <w:szCs w:val="21"/>
        </w:rPr>
        <w:t>供应商名称（</w:t>
      </w:r>
      <w:r>
        <w:rPr>
          <w:rFonts w:hint="eastAsia" w:ascii="宋体" w:hAnsi="宋体" w:eastAsia="宋体" w:cs="宋体"/>
          <w:color w:val="000000"/>
          <w:szCs w:val="21"/>
        </w:rPr>
        <w:t>单位盖</w:t>
      </w:r>
      <w:r>
        <w:rPr>
          <w:rFonts w:hint="eastAsia" w:ascii="宋体" w:hAnsi="宋体" w:eastAsia="宋体" w:cs="宋体"/>
          <w:color w:val="000000"/>
          <w:spacing w:val="4"/>
          <w:szCs w:val="21"/>
        </w:rPr>
        <w:t>公章）：</w:t>
      </w:r>
      <w:r>
        <w:rPr>
          <w:rFonts w:hint="eastAsia" w:ascii="宋体" w:hAnsi="宋体" w:eastAsia="宋体" w:cs="宋体"/>
          <w:color w:val="000000"/>
          <w:spacing w:val="4"/>
          <w:kern w:val="2"/>
          <w:sz w:val="21"/>
          <w:szCs w:val="21"/>
          <w:u w:val="single"/>
          <w:lang w:val="en-US" w:eastAsia="zh-CN" w:bidi="ar-SA"/>
        </w:rPr>
        <w:t xml:space="preserve">          </w:t>
      </w:r>
    </w:p>
    <w:p>
      <w:pPr>
        <w:pStyle w:val="6"/>
        <w:spacing w:line="360" w:lineRule="auto"/>
        <w:ind w:left="1200" w:right="210" w:firstLine="0" w:firstLineChars="0"/>
        <w:jc w:val="right"/>
        <w:rPr>
          <w:rFonts w:hint="eastAsia" w:ascii="宋体" w:hAnsi="宋体" w:eastAsia="宋体" w:cs="宋体"/>
          <w:color w:val="000000"/>
          <w:szCs w:val="21"/>
          <w:u w:val="single"/>
        </w:rPr>
      </w:pPr>
    </w:p>
    <w:p>
      <w:pPr>
        <w:spacing w:line="360" w:lineRule="auto"/>
        <w:ind w:firstLine="7688" w:firstLineChars="3527"/>
        <w:rPr>
          <w:rFonts w:hint="eastAsia" w:ascii="宋体" w:hAnsi="宋体" w:eastAsia="宋体" w:cs="宋体"/>
          <w:color w:val="000000"/>
          <w:spacing w:val="4"/>
          <w:szCs w:val="21"/>
          <w:u w:val="single"/>
        </w:rPr>
      </w:pPr>
      <w:r>
        <w:rPr>
          <w:rFonts w:hint="eastAsia" w:ascii="宋体" w:hAnsi="宋体" w:eastAsia="宋体" w:cs="宋体"/>
          <w:color w:val="000000"/>
          <w:spacing w:val="4"/>
          <w:szCs w:val="21"/>
        </w:rPr>
        <w:t>日期：</w:t>
      </w:r>
      <w:r>
        <w:rPr>
          <w:rFonts w:hint="eastAsia" w:ascii="宋体" w:hAnsi="宋体" w:eastAsia="宋体" w:cs="宋体"/>
          <w:color w:val="000000"/>
          <w:spacing w:val="4"/>
          <w:szCs w:val="21"/>
          <w:u w:val="single"/>
        </w:rPr>
        <w:t xml:space="preserve">          </w:t>
      </w:r>
    </w:p>
    <w:p>
      <w:pPr>
        <w:rPr>
          <w:rFonts w:hint="eastAsia" w:ascii="宋体" w:hAnsi="宋体" w:eastAsia="宋体" w:cs="宋体"/>
          <w:color w:val="000000"/>
          <w:spacing w:val="4"/>
          <w:szCs w:val="21"/>
          <w:u w:val="single"/>
        </w:rPr>
      </w:pPr>
      <w:r>
        <w:rPr>
          <w:rFonts w:hint="eastAsia" w:ascii="宋体" w:hAnsi="宋体" w:eastAsia="宋体" w:cs="宋体"/>
          <w:color w:val="000000"/>
          <w:spacing w:val="4"/>
          <w:szCs w:val="21"/>
          <w:u w:val="single"/>
        </w:rPr>
        <w:br w:type="page"/>
      </w:r>
    </w:p>
    <w:p>
      <w:pPr>
        <w:keepNext/>
        <w:keepLines/>
        <w:spacing w:line="416" w:lineRule="auto"/>
        <w:jc w:val="center"/>
        <w:outlineLvl w:val="1"/>
        <w:rPr>
          <w:rFonts w:ascii="宋体" w:hAnsi="宋体"/>
          <w:b/>
          <w:bCs/>
          <w:color w:val="000000" w:themeColor="text1"/>
          <w:kern w:val="0"/>
          <w:sz w:val="32"/>
          <w:szCs w:val="32"/>
          <w14:textFill>
            <w14:solidFill>
              <w14:schemeClr w14:val="tx1"/>
            </w14:solidFill>
          </w14:textFill>
        </w:rPr>
      </w:pPr>
      <w:r>
        <w:rPr>
          <w:rFonts w:hint="eastAsia" w:ascii="宋体" w:hAnsi="宋体"/>
          <w:b/>
          <w:bCs/>
          <w:color w:val="000000" w:themeColor="text1"/>
          <w:kern w:val="0"/>
          <w:sz w:val="32"/>
          <w:szCs w:val="32"/>
          <w14:textFill>
            <w14:solidFill>
              <w14:schemeClr w14:val="tx1"/>
            </w14:solidFill>
          </w14:textFill>
        </w:rPr>
        <w:t>供应商资格声明函</w:t>
      </w:r>
    </w:p>
    <w:p>
      <w:pPr>
        <w:rPr>
          <w:rFonts w:hint="eastAsia" w:ascii="宋体" w:hAnsi="宋体" w:eastAsia="宋体"/>
          <w:b/>
          <w:color w:val="000000" w:themeColor="text1"/>
          <w:lang w:eastAsia="zh-CN"/>
          <w14:textFill>
            <w14:solidFill>
              <w14:schemeClr w14:val="tx1"/>
            </w14:solidFill>
          </w14:textFill>
        </w:rPr>
      </w:pPr>
    </w:p>
    <w:p>
      <w:pPr>
        <w:rPr>
          <w:rFonts w:ascii="宋体" w:hAnsi="宋体"/>
          <w:b/>
          <w:color w:val="000000" w:themeColor="text1"/>
          <w14:textFill>
            <w14:solidFill>
              <w14:schemeClr w14:val="tx1"/>
            </w14:solidFill>
          </w14:textFill>
        </w:rPr>
      </w:pPr>
      <w:r>
        <w:rPr>
          <w:rFonts w:hint="eastAsia" w:ascii="宋体" w:hAnsi="宋体"/>
          <w:b/>
          <w:color w:val="000000" w:themeColor="text1"/>
          <w:szCs w:val="21"/>
          <w14:textFill>
            <w14:solidFill>
              <w14:schemeClr w14:val="tx1"/>
            </w14:solidFill>
          </w14:textFill>
        </w:rPr>
        <w:t>致：</w:t>
      </w:r>
      <w:r>
        <w:rPr>
          <w:rFonts w:hint="eastAsia" w:ascii="宋体" w:hAnsi="宋体" w:eastAsia="宋体" w:cs="宋体"/>
          <w:b/>
          <w:bCs/>
          <w:color w:val="000000"/>
        </w:rPr>
        <w:t>广东省东莞监狱</w:t>
      </w:r>
    </w:p>
    <w:p>
      <w:pPr>
        <w:snapToGrid w:val="0"/>
        <w:spacing w:line="360" w:lineRule="auto"/>
        <w:ind w:firstLine="634" w:firstLineChars="302"/>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关于贵单位发布</w:t>
      </w:r>
      <w:r>
        <w:rPr>
          <w:rFonts w:hint="eastAsia" w:ascii="宋体" w:hAnsi="宋体" w:eastAsia="宋体" w:cs="宋体"/>
          <w:b/>
          <w:bCs/>
          <w:color w:val="000000"/>
          <w:szCs w:val="21"/>
          <w:u w:val="single"/>
        </w:rPr>
        <w:t>广东省东莞监狱警察职工伙房天然气管道改造项目</w:t>
      </w:r>
      <w:r>
        <w:rPr>
          <w:rFonts w:hint="eastAsia" w:ascii="宋体" w:hAnsi="宋体"/>
          <w:color w:val="000000" w:themeColor="text1"/>
          <w14:textFill>
            <w14:solidFill>
              <w14:schemeClr w14:val="tx1"/>
            </w14:solidFill>
          </w14:textFill>
        </w:rPr>
        <w:t>的</w:t>
      </w:r>
      <w:r>
        <w:rPr>
          <w:rFonts w:hint="eastAsia" w:ascii="宋体" w:hAnsi="宋体"/>
          <w:color w:val="000000" w:themeColor="text1"/>
          <w:lang w:eastAsia="zh-CN"/>
          <w14:textFill>
            <w14:solidFill>
              <w14:schemeClr w14:val="tx1"/>
            </w14:solidFill>
          </w14:textFill>
        </w:rPr>
        <w:t>比价</w:t>
      </w:r>
      <w:r>
        <w:rPr>
          <w:rFonts w:hint="eastAsia" w:ascii="宋体" w:hAnsi="宋体"/>
          <w:color w:val="000000" w:themeColor="text1"/>
          <w14:textFill>
            <w14:solidFill>
              <w14:schemeClr w14:val="tx1"/>
            </w14:solidFill>
          </w14:textFill>
        </w:rPr>
        <w:t>公告，本公司（企业）愿意参加</w:t>
      </w:r>
      <w:r>
        <w:rPr>
          <w:rFonts w:hint="eastAsia" w:ascii="宋体" w:hAnsi="宋体"/>
          <w:color w:val="000000" w:themeColor="text1"/>
          <w:lang w:eastAsia="zh-CN"/>
          <w14:textFill>
            <w14:solidFill>
              <w14:schemeClr w14:val="tx1"/>
            </w14:solidFill>
          </w14:textFill>
        </w:rPr>
        <w:t>比价</w:t>
      </w:r>
      <w:r>
        <w:rPr>
          <w:rFonts w:hint="eastAsia" w:ascii="宋体" w:hAnsi="宋体"/>
          <w:color w:val="000000" w:themeColor="text1"/>
          <w14:textFill>
            <w14:solidFill>
              <w14:schemeClr w14:val="tx1"/>
            </w14:solidFill>
          </w14:textFill>
        </w:rPr>
        <w:t>，并声明：</w:t>
      </w:r>
    </w:p>
    <w:p>
      <w:pPr>
        <w:keepNext w:val="0"/>
        <w:keepLines w:val="0"/>
        <w:pageBreakBefore w:val="0"/>
        <w:widowControl w:val="0"/>
        <w:numPr>
          <w:ilvl w:val="0"/>
          <w:numId w:val="3"/>
        </w:numPr>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themeColor="text1"/>
          <w:szCs w:val="24"/>
          <w14:textFill>
            <w14:solidFill>
              <w14:schemeClr w14:val="tx1"/>
            </w14:solidFill>
          </w14:textFill>
        </w:rPr>
      </w:pPr>
      <w:r>
        <w:rPr>
          <w:rFonts w:hint="eastAsia" w:ascii="宋体" w:hAnsi="宋体" w:eastAsia="宋体" w:cs="宋体"/>
          <w:color w:val="000000" w:themeColor="text1"/>
          <w:szCs w:val="24"/>
          <w14:textFill>
            <w14:solidFill>
              <w14:schemeClr w14:val="tx1"/>
            </w14:solidFill>
          </w14:textFill>
        </w:rPr>
        <w:t>本公司（企业）具备《中华人民共和国政府采购法》第二十二条规定的条件：</w:t>
      </w:r>
    </w:p>
    <w:p>
      <w:pPr>
        <w:widowControl/>
        <w:spacing w:line="360" w:lineRule="auto"/>
        <w:ind w:firstLine="360"/>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（一）具有独立承担民事责任的能力；</w:t>
      </w:r>
    </w:p>
    <w:p>
      <w:pPr>
        <w:widowControl/>
        <w:spacing w:line="360" w:lineRule="auto"/>
        <w:ind w:firstLine="360"/>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（二）具有良好的商业信誉和健全的财务会计制度；</w:t>
      </w:r>
    </w:p>
    <w:p>
      <w:pPr>
        <w:widowControl/>
        <w:spacing w:line="360" w:lineRule="auto"/>
        <w:ind w:firstLine="360"/>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（三）具有履行合同所必需的设备和专业技术能力；</w:t>
      </w:r>
    </w:p>
    <w:p>
      <w:pPr>
        <w:widowControl/>
        <w:spacing w:line="360" w:lineRule="auto"/>
        <w:ind w:firstLine="360"/>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（四）有依法缴纳税收和社会保障资金的良好记录；</w:t>
      </w:r>
    </w:p>
    <w:p>
      <w:pPr>
        <w:widowControl/>
        <w:spacing w:line="360" w:lineRule="auto"/>
        <w:ind w:firstLine="360"/>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（五）参加政府采购活动前三年内，在经营活动中没有重大违法记录；</w:t>
      </w:r>
    </w:p>
    <w:p>
      <w:pPr>
        <w:widowControl/>
        <w:spacing w:line="360" w:lineRule="auto"/>
        <w:ind w:firstLine="360"/>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（六）法律、行政法规规定的其他条件。</w:t>
      </w:r>
    </w:p>
    <w:p>
      <w:pPr>
        <w:keepNext w:val="0"/>
        <w:keepLines w:val="0"/>
        <w:pageBreakBefore w:val="0"/>
        <w:widowControl w:val="0"/>
        <w:numPr>
          <w:ilvl w:val="0"/>
          <w:numId w:val="3"/>
        </w:numPr>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themeColor="text1"/>
          <w:szCs w:val="24"/>
          <w14:textFill>
            <w14:solidFill>
              <w14:schemeClr w14:val="tx1"/>
            </w14:solidFill>
          </w14:textFill>
        </w:rPr>
      </w:pPr>
      <w:r>
        <w:rPr>
          <w:rFonts w:hint="eastAsia" w:ascii="宋体" w:hAnsi="宋体" w:eastAsia="宋体" w:cs="宋体"/>
          <w:color w:val="000000" w:themeColor="text1"/>
          <w:szCs w:val="24"/>
          <w14:textFill>
            <w14:solidFill>
              <w14:schemeClr w14:val="tx1"/>
            </w14:solidFill>
          </w14:textFill>
        </w:rPr>
        <w:t>本公司具有本次采购项目服务能力。</w:t>
      </w:r>
    </w:p>
    <w:p>
      <w:pPr>
        <w:keepNext w:val="0"/>
        <w:keepLines w:val="0"/>
        <w:pageBreakBefore w:val="0"/>
        <w:widowControl w:val="0"/>
        <w:numPr>
          <w:ilvl w:val="0"/>
          <w:numId w:val="3"/>
        </w:numPr>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themeColor="text1"/>
          <w:szCs w:val="24"/>
          <w14:textFill>
            <w14:solidFill>
              <w14:schemeClr w14:val="tx1"/>
            </w14:solidFill>
          </w14:textFill>
        </w:rPr>
      </w:pPr>
      <w:r>
        <w:rPr>
          <w:rFonts w:hint="eastAsia" w:ascii="宋体" w:hAnsi="宋体" w:eastAsia="宋体" w:cs="宋体"/>
          <w:color w:val="000000" w:themeColor="text1"/>
          <w:szCs w:val="24"/>
          <w14:textFill>
            <w14:solidFill>
              <w14:schemeClr w14:val="tx1"/>
            </w14:solidFill>
          </w14:textFill>
        </w:rPr>
        <w:t>本公司有固定的经营场所，资金雄厚、信誉良好、售后维护服务好，并且在经营活动中无严重违法记录。</w:t>
      </w:r>
    </w:p>
    <w:p>
      <w:pPr>
        <w:keepNext w:val="0"/>
        <w:keepLines w:val="0"/>
        <w:pageBreakBefore w:val="0"/>
        <w:widowControl w:val="0"/>
        <w:numPr>
          <w:ilvl w:val="0"/>
          <w:numId w:val="3"/>
        </w:numPr>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themeColor="text1"/>
          <w:szCs w:val="24"/>
          <w14:textFill>
            <w14:solidFill>
              <w14:schemeClr w14:val="tx1"/>
            </w14:solidFill>
          </w14:textFill>
        </w:rPr>
      </w:pPr>
      <w:r>
        <w:rPr>
          <w:rFonts w:hint="eastAsia" w:ascii="宋体" w:hAnsi="宋体" w:eastAsia="宋体" w:cs="宋体"/>
          <w:color w:val="000000" w:themeColor="text1"/>
          <w:szCs w:val="24"/>
          <w14:textFill>
            <w14:solidFill>
              <w14:schemeClr w14:val="tx1"/>
            </w14:solidFill>
          </w14:textFill>
        </w:rPr>
        <w:t>本公司提供的商品和服务必须符合国家和行业的有关技术及安全标准，信誉良好、质优价廉、送货上门。</w:t>
      </w:r>
    </w:p>
    <w:p>
      <w:pPr>
        <w:keepNext w:val="0"/>
        <w:keepLines w:val="0"/>
        <w:pageBreakBefore w:val="0"/>
        <w:widowControl w:val="0"/>
        <w:numPr>
          <w:ilvl w:val="0"/>
          <w:numId w:val="3"/>
        </w:numPr>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themeColor="text1"/>
          <w:szCs w:val="24"/>
          <w14:textFill>
            <w14:solidFill>
              <w14:schemeClr w14:val="tx1"/>
            </w14:solidFill>
          </w14:textFill>
        </w:rPr>
      </w:pPr>
      <w:r>
        <w:rPr>
          <w:rFonts w:hint="eastAsia" w:ascii="宋体" w:hAnsi="宋体" w:eastAsia="宋体" w:cs="宋体"/>
          <w:color w:val="000000" w:themeColor="text1"/>
          <w:szCs w:val="24"/>
          <w14:textFill>
            <w14:solidFill>
              <w14:schemeClr w14:val="tx1"/>
            </w14:solidFill>
          </w14:textFill>
        </w:rPr>
        <w:t>本公司在本项目中不转包分包且不联合</w:t>
      </w:r>
      <w:r>
        <w:rPr>
          <w:rFonts w:hint="eastAsia" w:ascii="宋体" w:hAnsi="宋体" w:cs="宋体"/>
          <w:color w:val="000000" w:themeColor="text1"/>
          <w:szCs w:val="24"/>
          <w:lang w:eastAsia="zh-CN"/>
          <w14:textFill>
            <w14:solidFill>
              <w14:schemeClr w14:val="tx1"/>
            </w14:solidFill>
          </w14:textFill>
        </w:rPr>
        <w:t>比价</w:t>
      </w:r>
      <w:r>
        <w:rPr>
          <w:rFonts w:hint="eastAsia" w:ascii="宋体" w:hAnsi="宋体" w:eastAsia="宋体" w:cs="宋体"/>
          <w:color w:val="000000" w:themeColor="text1"/>
          <w:szCs w:val="24"/>
          <w14:textFill>
            <w14:solidFill>
              <w14:schemeClr w14:val="tx1"/>
            </w14:solidFill>
          </w14:textFill>
        </w:rPr>
        <w:t>。</w:t>
      </w:r>
    </w:p>
    <w:p>
      <w:pPr>
        <w:keepNext w:val="0"/>
        <w:keepLines w:val="0"/>
        <w:pageBreakBefore w:val="0"/>
        <w:widowControl w:val="0"/>
        <w:numPr>
          <w:ilvl w:val="0"/>
          <w:numId w:val="3"/>
        </w:numPr>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themeColor="text1"/>
          <w:szCs w:val="24"/>
          <w14:textFill>
            <w14:solidFill>
              <w14:schemeClr w14:val="tx1"/>
            </w14:solidFill>
          </w14:textFill>
        </w:rPr>
      </w:pPr>
      <w:r>
        <w:rPr>
          <w:rFonts w:hint="eastAsia" w:ascii="宋体" w:hAnsi="宋体" w:eastAsia="宋体" w:cs="宋体"/>
          <w:color w:val="000000" w:themeColor="text1"/>
          <w:szCs w:val="24"/>
          <w14:textFill>
            <w14:solidFill>
              <w14:schemeClr w14:val="tx1"/>
            </w14:solidFill>
          </w14:textFill>
        </w:rPr>
        <w:t>本公司若存在隶属关系或同属一母公司或法人的企业，仅由一家企业参与</w:t>
      </w:r>
      <w:r>
        <w:rPr>
          <w:rFonts w:hint="eastAsia" w:ascii="宋体" w:hAnsi="宋体" w:cs="宋体"/>
          <w:color w:val="000000" w:themeColor="text1"/>
          <w:szCs w:val="24"/>
          <w:lang w:eastAsia="zh-CN"/>
          <w14:textFill>
            <w14:solidFill>
              <w14:schemeClr w14:val="tx1"/>
            </w14:solidFill>
          </w14:textFill>
        </w:rPr>
        <w:t>比价</w:t>
      </w:r>
      <w:r>
        <w:rPr>
          <w:rFonts w:hint="eastAsia" w:ascii="宋体" w:hAnsi="宋体" w:eastAsia="宋体" w:cs="宋体"/>
          <w:color w:val="000000" w:themeColor="text1"/>
          <w:szCs w:val="24"/>
          <w14:textFill>
            <w14:solidFill>
              <w14:schemeClr w14:val="tx1"/>
            </w14:solidFill>
          </w14:textFill>
        </w:rPr>
        <w:t>。</w:t>
      </w:r>
    </w:p>
    <w:p>
      <w:pPr>
        <w:snapToGrid w:val="0"/>
        <w:spacing w:line="360" w:lineRule="auto"/>
        <w:ind w:firstLine="424" w:firstLineChars="202"/>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本公司（企业）承诺在本次采购活动中，如有违法、违规</w:t>
      </w:r>
      <w:r>
        <w:rPr>
          <w:rFonts w:hint="eastAsia" w:ascii="宋体" w:hAnsi="宋体"/>
          <w:color w:val="000000" w:themeColor="text1"/>
          <w:szCs w:val="21"/>
          <w14:textFill>
            <w14:solidFill>
              <w14:schemeClr w14:val="tx1"/>
            </w14:solidFill>
          </w14:textFill>
        </w:rPr>
        <w:t>、</w:t>
      </w:r>
      <w:r>
        <w:rPr>
          <w:rFonts w:hint="eastAsia" w:ascii="宋体" w:hAnsi="宋体"/>
          <w:color w:val="000000" w:themeColor="text1"/>
          <w14:textFill>
            <w14:solidFill>
              <w14:schemeClr w14:val="tx1"/>
            </w14:solidFill>
          </w14:textFill>
        </w:rPr>
        <w:t>弄虚作假行为，所造成的损失、不良后果及法律责任，一律由我公司（企业）承担。</w:t>
      </w:r>
    </w:p>
    <w:p>
      <w:pPr>
        <w:spacing w:line="360" w:lineRule="auto"/>
        <w:ind w:firstLine="42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特此声明！</w:t>
      </w:r>
    </w:p>
    <w:p>
      <w:pPr>
        <w:autoSpaceDE w:val="0"/>
        <w:autoSpaceDN w:val="0"/>
        <w:adjustRightInd w:val="0"/>
        <w:spacing w:line="360" w:lineRule="auto"/>
        <w:ind w:firstLine="413" w:firstLineChars="196"/>
        <w:rPr>
          <w:rFonts w:ascii="宋体" w:hAnsi="宋体"/>
          <w:b/>
          <w:color w:val="000000" w:themeColor="text1"/>
          <w:szCs w:val="22"/>
          <w14:textFill>
            <w14:solidFill>
              <w14:schemeClr w14:val="tx1"/>
            </w14:solidFill>
          </w14:textFill>
        </w:rPr>
      </w:pPr>
      <w:r>
        <w:rPr>
          <w:rFonts w:hint="eastAsia" w:ascii="宋体" w:hAnsi="宋体"/>
          <w:b/>
          <w:color w:val="000000" w:themeColor="text1"/>
          <w:szCs w:val="22"/>
          <w14:textFill>
            <w14:solidFill>
              <w14:schemeClr w14:val="tx1"/>
            </w14:solidFill>
          </w14:textFill>
        </w:rPr>
        <w:t>备注：</w:t>
      </w:r>
    </w:p>
    <w:p>
      <w:pPr>
        <w:numPr>
          <w:ilvl w:val="0"/>
          <w:numId w:val="4"/>
        </w:numPr>
        <w:autoSpaceDE w:val="0"/>
        <w:autoSpaceDN w:val="0"/>
        <w:adjustRightInd w:val="0"/>
        <w:spacing w:line="360" w:lineRule="auto"/>
        <w:rPr>
          <w:rFonts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本声明函必须提供且内容不得擅自删改，否则视为响应无效。</w:t>
      </w:r>
    </w:p>
    <w:p>
      <w:pPr>
        <w:numPr>
          <w:ilvl w:val="0"/>
          <w:numId w:val="4"/>
        </w:numPr>
        <w:snapToGrid w:val="0"/>
        <w:spacing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本声明函如有虚假或与事实不符的，作无效报价处理。</w:t>
      </w:r>
    </w:p>
    <w:p>
      <w:pPr>
        <w:autoSpaceDE w:val="0"/>
        <w:autoSpaceDN w:val="0"/>
        <w:adjustRightInd w:val="0"/>
        <w:spacing w:line="360" w:lineRule="auto"/>
        <w:rPr>
          <w:rFonts w:ascii="宋体" w:hAnsi="宋体"/>
          <w:b/>
          <w:color w:val="000000" w:themeColor="text1"/>
          <w14:textFill>
            <w14:solidFill>
              <w14:schemeClr w14:val="tx1"/>
            </w14:solidFill>
          </w14:textFill>
        </w:rPr>
      </w:pPr>
    </w:p>
    <w:p>
      <w:pPr>
        <w:tabs>
          <w:tab w:val="left" w:pos="426"/>
        </w:tabs>
        <w:adjustRightInd w:val="0"/>
        <w:snapToGrid w:val="0"/>
        <w:spacing w:line="360" w:lineRule="auto"/>
        <w:rPr>
          <w:rFonts w:ascii="宋体" w:hAnsi="宋体"/>
          <w:bCs/>
          <w:color w:val="000000" w:themeColor="text1"/>
          <w:szCs w:val="20"/>
          <w14:textFill>
            <w14:solidFill>
              <w14:schemeClr w14:val="tx1"/>
            </w14:solidFill>
          </w14:textFill>
        </w:rPr>
      </w:pPr>
    </w:p>
    <w:p>
      <w:pPr>
        <w:pStyle w:val="7"/>
        <w:wordWrap w:val="0"/>
        <w:spacing w:line="360" w:lineRule="auto"/>
        <w:ind w:left="1200" w:right="218" w:firstLine="0" w:firstLineChars="0"/>
        <w:jc w:val="right"/>
        <w:rPr>
          <w:rFonts w:ascii="宋体" w:hAnsi="宋体"/>
          <w:color w:val="000000" w:themeColor="text1"/>
          <w:szCs w:val="21"/>
          <w:u w:val="single"/>
          <w14:textFill>
            <w14:solidFill>
              <w14:schemeClr w14:val="tx1"/>
            </w14:solidFill>
          </w14:textFill>
        </w:rPr>
      </w:pPr>
      <w:r>
        <w:rPr>
          <w:rFonts w:hint="eastAsia" w:ascii="宋体" w:hAnsi="宋体"/>
          <w:color w:val="000000" w:themeColor="text1"/>
          <w:spacing w:val="4"/>
          <w:szCs w:val="21"/>
          <w14:textFill>
            <w14:solidFill>
              <w14:schemeClr w14:val="tx1"/>
            </w14:solidFill>
          </w14:textFill>
        </w:rPr>
        <w:t>供应商名称（</w:t>
      </w:r>
      <w:r>
        <w:rPr>
          <w:rFonts w:hint="eastAsia" w:ascii="宋体" w:hAnsi="宋体"/>
          <w:color w:val="000000" w:themeColor="text1"/>
          <w:szCs w:val="21"/>
          <w14:textFill>
            <w14:solidFill>
              <w14:schemeClr w14:val="tx1"/>
            </w14:solidFill>
          </w14:textFill>
        </w:rPr>
        <w:t>单位盖</w:t>
      </w:r>
      <w:r>
        <w:rPr>
          <w:rFonts w:hint="eastAsia" w:ascii="宋体" w:hAnsi="宋体"/>
          <w:color w:val="000000" w:themeColor="text1"/>
          <w:spacing w:val="4"/>
          <w:szCs w:val="21"/>
          <w14:textFill>
            <w14:solidFill>
              <w14:schemeClr w14:val="tx1"/>
            </w14:solidFill>
          </w14:textFill>
        </w:rPr>
        <w:t>公章）：</w:t>
      </w:r>
      <w:r>
        <w:rPr>
          <w:rFonts w:hint="eastAsia" w:ascii="宋体" w:hAnsi="宋体"/>
          <w:color w:val="000000" w:themeColor="text1"/>
          <w:spacing w:val="4"/>
          <w:szCs w:val="21"/>
          <w:u w:val="single"/>
          <w14:textFill>
            <w14:solidFill>
              <w14:schemeClr w14:val="tx1"/>
            </w14:solidFill>
          </w14:textFill>
        </w:rPr>
        <w:t xml:space="preserve">          </w:t>
      </w:r>
    </w:p>
    <w:p>
      <w:pPr>
        <w:pStyle w:val="7"/>
        <w:spacing w:line="360" w:lineRule="auto"/>
        <w:ind w:left="1200" w:right="210" w:firstLine="0" w:firstLineChars="0"/>
        <w:jc w:val="right"/>
        <w:rPr>
          <w:rFonts w:ascii="宋体" w:hAnsi="宋体"/>
          <w:color w:val="000000" w:themeColor="text1"/>
          <w:szCs w:val="21"/>
          <w:u w:val="single"/>
          <w14:textFill>
            <w14:solidFill>
              <w14:schemeClr w14:val="tx1"/>
            </w14:solidFill>
          </w14:textFill>
        </w:rPr>
      </w:pPr>
    </w:p>
    <w:p>
      <w:pPr>
        <w:spacing w:line="360" w:lineRule="auto"/>
        <w:ind w:firstLine="7688" w:firstLineChars="3527"/>
      </w:pPr>
      <w:r>
        <w:rPr>
          <w:rFonts w:hint="eastAsia" w:ascii="宋体" w:hAnsi="宋体"/>
          <w:color w:val="000000" w:themeColor="text1"/>
          <w:spacing w:val="4"/>
          <w:szCs w:val="21"/>
          <w14:textFill>
            <w14:solidFill>
              <w14:schemeClr w14:val="tx1"/>
            </w14:solidFill>
          </w14:textFill>
        </w:rPr>
        <w:t>日期：</w:t>
      </w:r>
      <w:r>
        <w:rPr>
          <w:rFonts w:hint="eastAsia" w:ascii="宋体" w:hAnsi="宋体"/>
          <w:color w:val="000000" w:themeColor="text1"/>
          <w:spacing w:val="4"/>
          <w:szCs w:val="21"/>
          <w:u w:val="single"/>
          <w14:textFill>
            <w14:solidFill>
              <w14:schemeClr w14:val="tx1"/>
            </w14:solidFill>
          </w14:textFill>
        </w:rPr>
        <w:t xml:space="preserve">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汉仪中等线B5"/>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汉仪中等线B5"/>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汉仪中等线B5">
    <w:panose1 w:val="0101010401010101010B"/>
    <w:charset w:val="86"/>
    <w:family w:val="auto"/>
    <w:pitch w:val="default"/>
    <w:sig w:usb0="800000A3" w:usb1="00497878" w:usb2="00000000" w:usb3="00000000" w:csb0="00040001"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PAGE   \* MERGEFORMAT</w:instrText>
    </w:r>
    <w:r>
      <w:fldChar w:fldCharType="separate"/>
    </w:r>
    <w:r>
      <w:rPr>
        <w:lang w:val="zh-CN"/>
      </w:rPr>
      <w:t>7</w:t>
    </w:r>
    <w:r>
      <w:rPr>
        <w:lang w:val="zh-CN"/>
      </w:rPr>
      <w:fldChar w:fldCharType="end"/>
    </w:r>
  </w:p>
  <w:p>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60" w:lineRule="auto"/>
      </w:pPr>
      <w:r>
        <w:separator/>
      </w:r>
    </w:p>
  </w:footnote>
  <w:footnote w:type="continuationSeparator" w:id="1">
    <w:p>
      <w:pPr>
        <w:spacing w:line="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21AE412"/>
    <w:multiLevelType w:val="singleLevel"/>
    <w:tmpl w:val="C21AE412"/>
    <w:lvl w:ilvl="0" w:tentative="0">
      <w:start w:val="1"/>
      <w:numFmt w:val="chineseCounting"/>
      <w:suff w:val="nothing"/>
      <w:lvlText w:val="%1、"/>
      <w:lvlJc w:val="left"/>
      <w:pPr>
        <w:ind w:left="0" w:firstLine="420"/>
      </w:pPr>
      <w:rPr>
        <w:rFonts w:hint="eastAsia"/>
      </w:rPr>
    </w:lvl>
  </w:abstractNum>
  <w:abstractNum w:abstractNumId="1">
    <w:nsid w:val="00000002"/>
    <w:multiLevelType w:val="multilevel"/>
    <w:tmpl w:val="00000002"/>
    <w:lvl w:ilvl="0" w:tentative="0">
      <w:start w:val="1"/>
      <w:numFmt w:val="decimal"/>
      <w:lvlText w:val="(%1)"/>
      <w:lvlJc w:val="left"/>
      <w:pPr>
        <w:tabs>
          <w:tab w:val="left" w:pos="1200"/>
        </w:tabs>
        <w:ind w:left="1200" w:hanging="360"/>
      </w:pPr>
      <w:rPr>
        <w:rFonts w:hint="default"/>
      </w:rPr>
    </w:lvl>
    <w:lvl w:ilvl="1" w:tentative="0">
      <w:start w:val="1"/>
      <w:numFmt w:val="decimal"/>
      <w:lvlText w:val="%2．"/>
      <w:lvlJc w:val="left"/>
      <w:pPr>
        <w:tabs>
          <w:tab w:val="left" w:pos="1620"/>
        </w:tabs>
        <w:ind w:left="1620" w:hanging="360"/>
      </w:pPr>
      <w:rPr>
        <w:rFonts w:hint="default" w:ascii="宋体" w:hAnsi="宋体" w:eastAsia="宋体"/>
      </w:rPr>
    </w:lvl>
    <w:lvl w:ilvl="2" w:tentative="0">
      <w:start w:val="1"/>
      <w:numFmt w:val="lowerRoman"/>
      <w:lvlText w:val="%3."/>
      <w:lvlJc w:val="right"/>
      <w:pPr>
        <w:tabs>
          <w:tab w:val="left" w:pos="2100"/>
        </w:tabs>
        <w:ind w:left="2100" w:hanging="420"/>
      </w:pPr>
      <w:rPr>
        <w:rFonts w:hint="eastAsia"/>
      </w:rPr>
    </w:lvl>
    <w:lvl w:ilvl="3" w:tentative="0">
      <w:start w:val="1"/>
      <w:numFmt w:val="decimal"/>
      <w:lvlText w:val="%4."/>
      <w:lvlJc w:val="left"/>
      <w:pPr>
        <w:tabs>
          <w:tab w:val="left" w:pos="2520"/>
        </w:tabs>
        <w:ind w:left="2520" w:hanging="420"/>
      </w:pPr>
      <w:rPr>
        <w:rFonts w:hint="eastAsia"/>
      </w:rPr>
    </w:lvl>
    <w:lvl w:ilvl="4" w:tentative="0">
      <w:start w:val="1"/>
      <w:numFmt w:val="lowerLetter"/>
      <w:lvlText w:val="%5)"/>
      <w:lvlJc w:val="left"/>
      <w:pPr>
        <w:tabs>
          <w:tab w:val="left" w:pos="2940"/>
        </w:tabs>
        <w:ind w:left="2940" w:hanging="420"/>
      </w:pPr>
      <w:rPr>
        <w:rFonts w:hint="eastAsia"/>
      </w:rPr>
    </w:lvl>
    <w:lvl w:ilvl="5" w:tentative="0">
      <w:start w:val="1"/>
      <w:numFmt w:val="lowerRoman"/>
      <w:lvlText w:val="%6."/>
      <w:lvlJc w:val="right"/>
      <w:pPr>
        <w:tabs>
          <w:tab w:val="left" w:pos="3360"/>
        </w:tabs>
        <w:ind w:left="3360" w:hanging="420"/>
      </w:pPr>
      <w:rPr>
        <w:rFonts w:hint="eastAsia"/>
      </w:rPr>
    </w:lvl>
    <w:lvl w:ilvl="6" w:tentative="0">
      <w:start w:val="1"/>
      <w:numFmt w:val="decimal"/>
      <w:lvlText w:val="%7."/>
      <w:lvlJc w:val="left"/>
      <w:pPr>
        <w:tabs>
          <w:tab w:val="left" w:pos="3780"/>
        </w:tabs>
        <w:ind w:left="3780" w:hanging="420"/>
      </w:pPr>
      <w:rPr>
        <w:rFonts w:hint="eastAsia"/>
      </w:rPr>
    </w:lvl>
    <w:lvl w:ilvl="7" w:tentative="0">
      <w:start w:val="1"/>
      <w:numFmt w:val="lowerLetter"/>
      <w:lvlText w:val="%8)"/>
      <w:lvlJc w:val="left"/>
      <w:pPr>
        <w:tabs>
          <w:tab w:val="left" w:pos="4200"/>
        </w:tabs>
        <w:ind w:left="4200" w:hanging="420"/>
      </w:pPr>
      <w:rPr>
        <w:rFonts w:hint="eastAsia"/>
      </w:rPr>
    </w:lvl>
    <w:lvl w:ilvl="8" w:tentative="0">
      <w:start w:val="1"/>
      <w:numFmt w:val="lowerRoman"/>
      <w:lvlText w:val="%9."/>
      <w:lvlJc w:val="right"/>
      <w:pPr>
        <w:tabs>
          <w:tab w:val="left" w:pos="4620"/>
        </w:tabs>
        <w:ind w:left="4620" w:hanging="420"/>
      </w:pPr>
      <w:rPr>
        <w:rFonts w:hint="eastAsia"/>
      </w:rPr>
    </w:lvl>
  </w:abstractNum>
  <w:abstractNum w:abstractNumId="2">
    <w:nsid w:val="00000003"/>
    <w:multiLevelType w:val="multilevel"/>
    <w:tmpl w:val="00000003"/>
    <w:lvl w:ilvl="0" w:tentative="0">
      <w:start w:val="1"/>
      <w:numFmt w:val="decimal"/>
      <w:lvlText w:val="(%1)"/>
      <w:lvlJc w:val="left"/>
      <w:pPr>
        <w:tabs>
          <w:tab w:val="left" w:pos="1200"/>
        </w:tabs>
        <w:ind w:left="1200" w:hanging="360"/>
      </w:pPr>
      <w:rPr>
        <w:rFonts w:hint="default"/>
      </w:rPr>
    </w:lvl>
    <w:lvl w:ilvl="1" w:tentative="0">
      <w:start w:val="1"/>
      <w:numFmt w:val="decimal"/>
      <w:lvlText w:val="%2．"/>
      <w:lvlJc w:val="left"/>
      <w:pPr>
        <w:tabs>
          <w:tab w:val="left" w:pos="1620"/>
        </w:tabs>
        <w:ind w:left="1620" w:hanging="360"/>
      </w:pPr>
      <w:rPr>
        <w:rFonts w:hint="default" w:ascii="宋体" w:hAnsi="宋体" w:eastAsia="宋体"/>
      </w:rPr>
    </w:lvl>
    <w:lvl w:ilvl="2" w:tentative="0">
      <w:start w:val="1"/>
      <w:numFmt w:val="lowerRoman"/>
      <w:lvlText w:val="%3."/>
      <w:lvlJc w:val="right"/>
      <w:pPr>
        <w:tabs>
          <w:tab w:val="left" w:pos="2100"/>
        </w:tabs>
        <w:ind w:left="2100" w:hanging="420"/>
      </w:pPr>
      <w:rPr>
        <w:rFonts w:hint="eastAsia"/>
      </w:rPr>
    </w:lvl>
    <w:lvl w:ilvl="3" w:tentative="0">
      <w:start w:val="1"/>
      <w:numFmt w:val="decimal"/>
      <w:lvlText w:val="%4."/>
      <w:lvlJc w:val="left"/>
      <w:pPr>
        <w:tabs>
          <w:tab w:val="left" w:pos="2520"/>
        </w:tabs>
        <w:ind w:left="2520" w:hanging="420"/>
      </w:pPr>
      <w:rPr>
        <w:rFonts w:hint="eastAsia"/>
      </w:rPr>
    </w:lvl>
    <w:lvl w:ilvl="4" w:tentative="0">
      <w:start w:val="1"/>
      <w:numFmt w:val="lowerLetter"/>
      <w:lvlText w:val="%5)"/>
      <w:lvlJc w:val="left"/>
      <w:pPr>
        <w:tabs>
          <w:tab w:val="left" w:pos="2940"/>
        </w:tabs>
        <w:ind w:left="2940" w:hanging="420"/>
      </w:pPr>
      <w:rPr>
        <w:rFonts w:hint="eastAsia"/>
      </w:rPr>
    </w:lvl>
    <w:lvl w:ilvl="5" w:tentative="0">
      <w:start w:val="1"/>
      <w:numFmt w:val="lowerRoman"/>
      <w:lvlText w:val="%6."/>
      <w:lvlJc w:val="right"/>
      <w:pPr>
        <w:tabs>
          <w:tab w:val="left" w:pos="3360"/>
        </w:tabs>
        <w:ind w:left="3360" w:hanging="420"/>
      </w:pPr>
      <w:rPr>
        <w:rFonts w:hint="eastAsia"/>
      </w:rPr>
    </w:lvl>
    <w:lvl w:ilvl="6" w:tentative="0">
      <w:start w:val="1"/>
      <w:numFmt w:val="decimal"/>
      <w:lvlText w:val="%7."/>
      <w:lvlJc w:val="left"/>
      <w:pPr>
        <w:tabs>
          <w:tab w:val="left" w:pos="3780"/>
        </w:tabs>
        <w:ind w:left="3780" w:hanging="420"/>
      </w:pPr>
      <w:rPr>
        <w:rFonts w:hint="eastAsia"/>
      </w:rPr>
    </w:lvl>
    <w:lvl w:ilvl="7" w:tentative="0">
      <w:start w:val="1"/>
      <w:numFmt w:val="lowerLetter"/>
      <w:lvlText w:val="%8)"/>
      <w:lvlJc w:val="left"/>
      <w:pPr>
        <w:tabs>
          <w:tab w:val="left" w:pos="4200"/>
        </w:tabs>
        <w:ind w:left="4200" w:hanging="420"/>
      </w:pPr>
      <w:rPr>
        <w:rFonts w:hint="eastAsia"/>
      </w:rPr>
    </w:lvl>
    <w:lvl w:ilvl="8" w:tentative="0">
      <w:start w:val="1"/>
      <w:numFmt w:val="lowerRoman"/>
      <w:lvlText w:val="%9."/>
      <w:lvlJc w:val="right"/>
      <w:pPr>
        <w:tabs>
          <w:tab w:val="left" w:pos="4620"/>
        </w:tabs>
        <w:ind w:left="4620" w:hanging="420"/>
      </w:pPr>
      <w:rPr>
        <w:rFonts w:hint="eastAsia"/>
      </w:rPr>
    </w:lvl>
  </w:abstractNum>
  <w:abstractNum w:abstractNumId="3">
    <w:nsid w:val="00000005"/>
    <w:multiLevelType w:val="multilevel"/>
    <w:tmpl w:val="00000005"/>
    <w:lvl w:ilvl="0" w:tentative="0">
      <w:start w:val="1"/>
      <w:numFmt w:val="decimal"/>
      <w:lvlText w:val="%1."/>
      <w:lvlJc w:val="left"/>
      <w:pPr>
        <w:ind w:left="420" w:hanging="420"/>
      </w:pPr>
    </w:lvl>
    <w:lvl w:ilvl="1" w:tentative="0">
      <w:start w:val="1"/>
      <w:numFmt w:val="decimal"/>
      <w:lvlText w:val="(%2)"/>
      <w:lvlJc w:val="left"/>
      <w:pPr>
        <w:ind w:left="780" w:hanging="36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4A1947CF"/>
    <w:rsid w:val="4B7DFA70"/>
    <w:rsid w:val="E7BBC211"/>
    <w:rsid w:val="FE9E79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 w:lineRule="auto"/>
      <w:ind w:firstLine="482"/>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szCs w:val="21"/>
    </w:rPr>
  </w:style>
  <w:style w:type="paragraph" w:styleId="3">
    <w:name w:val="footer"/>
    <w:basedOn w:val="1"/>
    <w:qFormat/>
    <w:uiPriority w:val="99"/>
    <w:pPr>
      <w:tabs>
        <w:tab w:val="center" w:pos="4153"/>
        <w:tab w:val="right" w:pos="8306"/>
      </w:tabs>
      <w:snapToGrid w:val="0"/>
      <w:spacing w:line="240" w:lineRule="auto"/>
      <w:jc w:val="left"/>
    </w:pPr>
    <w:rPr>
      <w:sz w:val="18"/>
      <w:szCs w:val="18"/>
    </w:rPr>
  </w:style>
  <w:style w:type="paragraph" w:styleId="6">
    <w:name w:val="List Paragraph"/>
    <w:basedOn w:val="1"/>
    <w:qFormat/>
    <w:uiPriority w:val="99"/>
    <w:pPr>
      <w:ind w:firstLine="420" w:firstLineChars="200"/>
    </w:pPr>
    <w:rPr>
      <w:lang w:val="zh-CN"/>
    </w:rPr>
  </w:style>
  <w:style w:type="paragraph" w:customStyle="1" w:styleId="7">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Office_11.8.2.11653_F1E327BC-269C-435d-A152-05C5408002CA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2018-07-11T15:11:00Z</dcterms:created>
  <dc:creator>d</dc:creator>
  <cp:lastModifiedBy>kylin</cp:lastModifiedBy>
  <dcterms:modified xsi:type="dcterms:W3CDTF">2024-08-28T16:17:07Z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2052-11.8.2.11653</vt:lpwstr>
  </property>
  <property fmtid="{D5CDD505-2E9C-101B-9397-08002B2CF9AE}" pid="3" name="ICV">
    <vt:lpwstr>522ECDD6FD701E784DDCCE664251570A</vt:lpwstr>
  </property>
</Properties>
</file>